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tblpY="586"/>
        <w:tblW w:w="0" w:type="auto"/>
        <w:tblLook w:val="04A0" w:firstRow="1" w:lastRow="0" w:firstColumn="1" w:lastColumn="0" w:noHBand="0" w:noVBand="1"/>
      </w:tblPr>
      <w:tblGrid>
        <w:gridCol w:w="1573"/>
        <w:gridCol w:w="1174"/>
        <w:gridCol w:w="2918"/>
        <w:gridCol w:w="3685"/>
      </w:tblGrid>
      <w:tr w:rsidR="00016B6B" w14:paraId="2EB4772A" w14:textId="77777777" w:rsidTr="00D63381">
        <w:tc>
          <w:tcPr>
            <w:tcW w:w="2747" w:type="dxa"/>
            <w:gridSpan w:val="2"/>
          </w:tcPr>
          <w:p w14:paraId="0F3944DA" w14:textId="783D9A31" w:rsidR="00016B6B" w:rsidRDefault="00016B6B" w:rsidP="008F2953">
            <w:pPr>
              <w:autoSpaceDE w:val="0"/>
              <w:autoSpaceDN w:val="0"/>
              <w:adjustRightInd w:val="0"/>
              <w:rPr>
                <w:b/>
                <w:sz w:val="24"/>
                <w:szCs w:val="24"/>
              </w:rPr>
            </w:pPr>
            <w:r>
              <w:rPr>
                <w:b/>
                <w:sz w:val="24"/>
                <w:szCs w:val="24"/>
              </w:rPr>
              <w:t>TRIBAL PROGRAM NAME:</w:t>
            </w:r>
          </w:p>
        </w:tc>
        <w:tc>
          <w:tcPr>
            <w:tcW w:w="6603" w:type="dxa"/>
            <w:gridSpan w:val="2"/>
          </w:tcPr>
          <w:p w14:paraId="1F375382" w14:textId="77777777" w:rsidR="00016B6B" w:rsidRDefault="00016B6B" w:rsidP="008F2953">
            <w:pPr>
              <w:autoSpaceDE w:val="0"/>
              <w:autoSpaceDN w:val="0"/>
              <w:adjustRightInd w:val="0"/>
              <w:rPr>
                <w:b/>
                <w:sz w:val="24"/>
                <w:szCs w:val="24"/>
              </w:rPr>
            </w:pPr>
          </w:p>
          <w:p w14:paraId="2313190B" w14:textId="77777777" w:rsidR="008F2953" w:rsidRDefault="008F2953" w:rsidP="008F2953">
            <w:pPr>
              <w:autoSpaceDE w:val="0"/>
              <w:autoSpaceDN w:val="0"/>
              <w:adjustRightInd w:val="0"/>
              <w:rPr>
                <w:b/>
                <w:sz w:val="24"/>
                <w:szCs w:val="24"/>
              </w:rPr>
            </w:pPr>
          </w:p>
        </w:tc>
      </w:tr>
      <w:tr w:rsidR="00D63381" w14:paraId="73BE4FA1" w14:textId="77777777" w:rsidTr="00D63381">
        <w:tc>
          <w:tcPr>
            <w:tcW w:w="1573" w:type="dxa"/>
          </w:tcPr>
          <w:p w14:paraId="1FF7B0F7" w14:textId="6701C574" w:rsidR="00D63381" w:rsidRDefault="00D63381" w:rsidP="008F2953">
            <w:pPr>
              <w:autoSpaceDE w:val="0"/>
              <w:autoSpaceDN w:val="0"/>
              <w:adjustRightInd w:val="0"/>
              <w:rPr>
                <w:b/>
                <w:sz w:val="24"/>
                <w:szCs w:val="24"/>
              </w:rPr>
            </w:pPr>
            <w:r>
              <w:rPr>
                <w:b/>
                <w:sz w:val="24"/>
                <w:szCs w:val="24"/>
              </w:rPr>
              <w:t>FISCAL YEAR:</w:t>
            </w:r>
          </w:p>
        </w:tc>
        <w:tc>
          <w:tcPr>
            <w:tcW w:w="1174" w:type="dxa"/>
          </w:tcPr>
          <w:p w14:paraId="7C4CA9C0" w14:textId="77777777" w:rsidR="00D63381" w:rsidRDefault="00D63381" w:rsidP="008F2953">
            <w:pPr>
              <w:autoSpaceDE w:val="0"/>
              <w:autoSpaceDN w:val="0"/>
              <w:adjustRightInd w:val="0"/>
              <w:rPr>
                <w:b/>
                <w:sz w:val="24"/>
                <w:szCs w:val="24"/>
              </w:rPr>
            </w:pPr>
          </w:p>
        </w:tc>
        <w:tc>
          <w:tcPr>
            <w:tcW w:w="2918" w:type="dxa"/>
            <w:shd w:val="clear" w:color="auto" w:fill="DBE5F1" w:themeFill="accent1" w:themeFillTint="33"/>
          </w:tcPr>
          <w:p w14:paraId="3EF99771" w14:textId="77777777" w:rsidR="00D63381" w:rsidRDefault="00D63381" w:rsidP="008F2953">
            <w:pPr>
              <w:autoSpaceDE w:val="0"/>
              <w:autoSpaceDN w:val="0"/>
              <w:adjustRightInd w:val="0"/>
              <w:rPr>
                <w:b/>
                <w:sz w:val="24"/>
                <w:szCs w:val="24"/>
              </w:rPr>
            </w:pPr>
            <w:r>
              <w:rPr>
                <w:b/>
                <w:sz w:val="24"/>
                <w:szCs w:val="24"/>
              </w:rPr>
              <w:t xml:space="preserve">FEDERAL SHARE </w:t>
            </w:r>
          </w:p>
          <w:p w14:paraId="24192988" w14:textId="41EC3EF0" w:rsidR="00D63381" w:rsidRDefault="00D63381" w:rsidP="008F2953">
            <w:pPr>
              <w:autoSpaceDE w:val="0"/>
              <w:autoSpaceDN w:val="0"/>
              <w:adjustRightInd w:val="0"/>
              <w:rPr>
                <w:b/>
                <w:sz w:val="24"/>
                <w:szCs w:val="24"/>
              </w:rPr>
            </w:pPr>
            <w:r>
              <w:rPr>
                <w:b/>
                <w:sz w:val="24"/>
                <w:szCs w:val="24"/>
              </w:rPr>
              <w:t>RATE:</w:t>
            </w:r>
          </w:p>
        </w:tc>
        <w:tc>
          <w:tcPr>
            <w:tcW w:w="3685" w:type="dxa"/>
            <w:shd w:val="clear" w:color="auto" w:fill="DBE5F1" w:themeFill="accent1" w:themeFillTint="33"/>
          </w:tcPr>
          <w:p w14:paraId="745B06C4" w14:textId="2F42D3FB" w:rsidR="00D63381" w:rsidRDefault="00EC0517" w:rsidP="008F2953">
            <w:pPr>
              <w:autoSpaceDE w:val="0"/>
              <w:autoSpaceDN w:val="0"/>
              <w:adjustRightInd w:val="0"/>
              <w:rPr>
                <w:b/>
                <w:sz w:val="24"/>
                <w:szCs w:val="24"/>
              </w:rPr>
            </w:pPr>
            <w:r>
              <w:rPr>
                <w:b/>
                <w:sz w:val="24"/>
                <w:szCs w:val="24"/>
              </w:rPr>
              <w:t>100%</w:t>
            </w:r>
          </w:p>
        </w:tc>
      </w:tr>
    </w:tbl>
    <w:p w14:paraId="25E26E3E" w14:textId="288B5F4B" w:rsidR="00016B6B" w:rsidRPr="008F2953" w:rsidRDefault="008F2953" w:rsidP="008F2953">
      <w:pPr>
        <w:autoSpaceDE w:val="0"/>
        <w:autoSpaceDN w:val="0"/>
        <w:adjustRightInd w:val="0"/>
        <w:spacing w:after="0" w:line="240" w:lineRule="auto"/>
        <w:jc w:val="center"/>
        <w:rPr>
          <w:b/>
          <w:sz w:val="28"/>
          <w:szCs w:val="28"/>
        </w:rPr>
      </w:pPr>
      <w:r w:rsidRPr="008F2953">
        <w:rPr>
          <w:b/>
          <w:sz w:val="28"/>
          <w:szCs w:val="28"/>
        </w:rPr>
        <w:t>BUDGET JUSTIFICATION NARRATIVE</w:t>
      </w:r>
    </w:p>
    <w:p w14:paraId="6E51437B" w14:textId="77777777" w:rsidR="00016B6B" w:rsidRDefault="00016B6B" w:rsidP="008C0566">
      <w:pPr>
        <w:autoSpaceDE w:val="0"/>
        <w:autoSpaceDN w:val="0"/>
        <w:adjustRightInd w:val="0"/>
        <w:spacing w:after="0" w:line="240" w:lineRule="auto"/>
        <w:rPr>
          <w:b/>
          <w:sz w:val="24"/>
          <w:szCs w:val="24"/>
        </w:rPr>
      </w:pPr>
    </w:p>
    <w:p w14:paraId="7C7F539C" w14:textId="3C79F7FD" w:rsidR="00AA33A1" w:rsidRPr="00AB6AD2" w:rsidRDefault="008D32F8" w:rsidP="008C0566">
      <w:pPr>
        <w:autoSpaceDE w:val="0"/>
        <w:autoSpaceDN w:val="0"/>
        <w:adjustRightInd w:val="0"/>
        <w:spacing w:after="0" w:line="240" w:lineRule="auto"/>
        <w:rPr>
          <w:rFonts w:cs="TimesNewRomanPSMT"/>
          <w:b/>
          <w:color w:val="000000"/>
          <w:sz w:val="28"/>
          <w:szCs w:val="28"/>
        </w:rPr>
      </w:pPr>
      <w:r w:rsidRPr="00AB6AD2">
        <w:rPr>
          <w:rFonts w:cs="TimesNewRomanPSMT"/>
          <w:b/>
          <w:color w:val="000000"/>
          <w:sz w:val="28"/>
          <w:szCs w:val="28"/>
        </w:rPr>
        <w:t xml:space="preserve">BUDGET </w:t>
      </w:r>
      <w:r w:rsidR="005F1ECE" w:rsidRPr="00AB6AD2">
        <w:rPr>
          <w:rFonts w:cs="TimesNewRomanPSMT"/>
          <w:b/>
          <w:color w:val="000000"/>
          <w:sz w:val="28"/>
          <w:szCs w:val="28"/>
        </w:rPr>
        <w:t>A</w:t>
      </w:r>
      <w:r w:rsidR="00AB6AD2" w:rsidRPr="00AB6AD2">
        <w:rPr>
          <w:rFonts w:cs="TimesNewRomanPSMT"/>
          <w:b/>
          <w:color w:val="000000"/>
          <w:sz w:val="28"/>
          <w:szCs w:val="28"/>
        </w:rPr>
        <w:t>T</w:t>
      </w:r>
      <w:r w:rsidR="005F1ECE" w:rsidRPr="00AB6AD2">
        <w:rPr>
          <w:rFonts w:cs="TimesNewRomanPSMT"/>
          <w:b/>
          <w:color w:val="000000"/>
          <w:sz w:val="28"/>
          <w:szCs w:val="28"/>
        </w:rPr>
        <w:t>-A-GLANCE</w:t>
      </w:r>
      <w:r w:rsidR="00950EEB" w:rsidRPr="00AB6AD2">
        <w:rPr>
          <w:rFonts w:cs="TimesNewRomanPSMT"/>
          <w:b/>
          <w:color w:val="000000"/>
          <w:sz w:val="28"/>
          <w:szCs w:val="28"/>
        </w:rPr>
        <w:t>:</w:t>
      </w:r>
      <w:r w:rsidR="005F1ECE" w:rsidRPr="00AB6AD2">
        <w:rPr>
          <w:rFonts w:cs="TimesNewRomanPSMT"/>
          <w:b/>
          <w:color w:val="000000"/>
          <w:sz w:val="28"/>
          <w:szCs w:val="28"/>
        </w:rPr>
        <w:t xml:space="preserve"> </w:t>
      </w:r>
    </w:p>
    <w:p w14:paraId="7C7F539D" w14:textId="77777777" w:rsidR="006A0630" w:rsidRPr="008D32F8" w:rsidRDefault="006A0630" w:rsidP="008C0566">
      <w:pPr>
        <w:autoSpaceDE w:val="0"/>
        <w:autoSpaceDN w:val="0"/>
        <w:adjustRightInd w:val="0"/>
        <w:spacing w:after="0" w:line="240" w:lineRule="auto"/>
        <w:rPr>
          <w:rFonts w:cs="TimesNewRomanPSMT"/>
          <w:b/>
          <w:color w:val="000000"/>
          <w:sz w:val="24"/>
          <w:szCs w:val="24"/>
        </w:rPr>
      </w:pPr>
    </w:p>
    <w:tbl>
      <w:tblPr>
        <w:tblStyle w:val="TableGrid"/>
        <w:tblW w:w="3193" w:type="pct"/>
        <w:tblLook w:val="04A0" w:firstRow="1" w:lastRow="0" w:firstColumn="1" w:lastColumn="0" w:noHBand="0" w:noVBand="1"/>
      </w:tblPr>
      <w:tblGrid>
        <w:gridCol w:w="4147"/>
        <w:gridCol w:w="1824"/>
      </w:tblGrid>
      <w:tr w:rsidR="000B0897" w:rsidRPr="00163FD0" w14:paraId="7C7F53A4" w14:textId="77777777" w:rsidTr="002E3733">
        <w:tc>
          <w:tcPr>
            <w:tcW w:w="3473" w:type="pct"/>
            <w:vAlign w:val="center"/>
          </w:tcPr>
          <w:p w14:paraId="7C7F539E" w14:textId="77777777" w:rsidR="000B0897" w:rsidRDefault="000B0897" w:rsidP="00180FC7">
            <w:pPr>
              <w:spacing w:line="360" w:lineRule="auto"/>
              <w:rPr>
                <w:rFonts w:cs="Arial"/>
                <w:bCs/>
              </w:rPr>
            </w:pPr>
            <w:r>
              <w:rPr>
                <w:rFonts w:cs="Arial"/>
                <w:bCs/>
              </w:rPr>
              <w:t>Object Class Categories (Line Items)</w:t>
            </w:r>
          </w:p>
        </w:tc>
        <w:tc>
          <w:tcPr>
            <w:tcW w:w="1527" w:type="pct"/>
            <w:shd w:val="clear" w:color="auto" w:fill="B8CCE4" w:themeFill="accent1" w:themeFillTint="66"/>
            <w:vAlign w:val="center"/>
          </w:tcPr>
          <w:p w14:paraId="7C7F53A3" w14:textId="77777777" w:rsidR="000B0897" w:rsidRPr="008D32F8" w:rsidRDefault="000B0897" w:rsidP="00DD1D58">
            <w:pPr>
              <w:pStyle w:val="NoSpacing"/>
              <w:jc w:val="center"/>
              <w:rPr>
                <w:b/>
              </w:rPr>
            </w:pPr>
            <w:r w:rsidRPr="008D32F8">
              <w:rPr>
                <w:b/>
              </w:rPr>
              <w:t>TOTAL BUDGET</w:t>
            </w:r>
          </w:p>
        </w:tc>
      </w:tr>
      <w:tr w:rsidR="000B0897" w:rsidRPr="00163FD0" w14:paraId="7C7F53AA" w14:textId="77777777" w:rsidTr="002E3733">
        <w:tc>
          <w:tcPr>
            <w:tcW w:w="3473" w:type="pct"/>
            <w:vAlign w:val="center"/>
          </w:tcPr>
          <w:p w14:paraId="7C7F53A5" w14:textId="77777777" w:rsidR="000B0897" w:rsidRDefault="000B0897" w:rsidP="00180FC7">
            <w:pPr>
              <w:spacing w:line="360" w:lineRule="auto"/>
              <w:rPr>
                <w:rFonts w:cs="Arial"/>
                <w:bCs/>
              </w:rPr>
            </w:pPr>
          </w:p>
        </w:tc>
        <w:tc>
          <w:tcPr>
            <w:tcW w:w="1527" w:type="pct"/>
            <w:shd w:val="clear" w:color="auto" w:fill="B8CCE4" w:themeFill="accent1" w:themeFillTint="66"/>
          </w:tcPr>
          <w:p w14:paraId="7C7F53A9" w14:textId="77777777" w:rsidR="000B0897" w:rsidRPr="008D32F8" w:rsidRDefault="000B0897" w:rsidP="00A43D62">
            <w:pPr>
              <w:pStyle w:val="NoSpacing"/>
              <w:jc w:val="center"/>
              <w:rPr>
                <w:b/>
              </w:rPr>
            </w:pPr>
          </w:p>
        </w:tc>
      </w:tr>
      <w:tr w:rsidR="000B0897" w:rsidRPr="00163FD0" w14:paraId="7C7F53B0" w14:textId="77777777" w:rsidTr="002E3733">
        <w:tc>
          <w:tcPr>
            <w:tcW w:w="3473" w:type="pct"/>
            <w:vAlign w:val="center"/>
          </w:tcPr>
          <w:p w14:paraId="7C7F53AB" w14:textId="77777777" w:rsidR="000B0897" w:rsidRDefault="000B0897" w:rsidP="00180FC7">
            <w:pPr>
              <w:spacing w:line="360" w:lineRule="auto"/>
              <w:rPr>
                <w:rFonts w:cs="Arial"/>
                <w:bCs/>
              </w:rPr>
            </w:pPr>
            <w:r>
              <w:rPr>
                <w:rFonts w:cs="Arial"/>
                <w:bCs/>
              </w:rPr>
              <w:t>PERSONNEL</w:t>
            </w:r>
          </w:p>
        </w:tc>
        <w:tc>
          <w:tcPr>
            <w:tcW w:w="1527" w:type="pct"/>
            <w:shd w:val="clear" w:color="auto" w:fill="B8CCE4" w:themeFill="accent1" w:themeFillTint="66"/>
          </w:tcPr>
          <w:p w14:paraId="7C7F53AF" w14:textId="50B01FB2" w:rsidR="000B0897" w:rsidRPr="00A43D62" w:rsidRDefault="000B0897" w:rsidP="00A43D62">
            <w:pPr>
              <w:jc w:val="right"/>
              <w:rPr>
                <w:rFonts w:cs="Arial"/>
                <w:b/>
                <w:bCs/>
              </w:rPr>
            </w:pPr>
          </w:p>
        </w:tc>
      </w:tr>
      <w:tr w:rsidR="000B0897" w:rsidRPr="00163FD0" w14:paraId="7C7F53B6" w14:textId="77777777" w:rsidTr="002E3733">
        <w:tc>
          <w:tcPr>
            <w:tcW w:w="3473" w:type="pct"/>
            <w:vAlign w:val="center"/>
          </w:tcPr>
          <w:p w14:paraId="7C7F53B1" w14:textId="77777777" w:rsidR="000B0897" w:rsidRDefault="000B0897" w:rsidP="00180FC7">
            <w:pPr>
              <w:spacing w:line="360" w:lineRule="auto"/>
              <w:rPr>
                <w:rFonts w:cs="Arial"/>
                <w:bCs/>
              </w:rPr>
            </w:pPr>
            <w:r>
              <w:rPr>
                <w:rFonts w:cs="Arial"/>
                <w:bCs/>
              </w:rPr>
              <w:t xml:space="preserve">FRINGE </w:t>
            </w:r>
          </w:p>
        </w:tc>
        <w:tc>
          <w:tcPr>
            <w:tcW w:w="1527" w:type="pct"/>
            <w:shd w:val="clear" w:color="auto" w:fill="B8CCE4" w:themeFill="accent1" w:themeFillTint="66"/>
          </w:tcPr>
          <w:p w14:paraId="7C7F53B5" w14:textId="1D8A164C" w:rsidR="000B0897" w:rsidRPr="00A43D62" w:rsidRDefault="000B0897" w:rsidP="00071D2C">
            <w:pPr>
              <w:jc w:val="right"/>
              <w:rPr>
                <w:rFonts w:cs="Arial"/>
                <w:b/>
                <w:bCs/>
              </w:rPr>
            </w:pPr>
          </w:p>
        </w:tc>
      </w:tr>
      <w:tr w:rsidR="000B0897" w14:paraId="7C7F53BC" w14:textId="77777777" w:rsidTr="002E3733">
        <w:tc>
          <w:tcPr>
            <w:tcW w:w="3473" w:type="pct"/>
            <w:vAlign w:val="center"/>
          </w:tcPr>
          <w:p w14:paraId="7C7F53B7" w14:textId="77777777" w:rsidR="000B0897" w:rsidRDefault="000B0897" w:rsidP="00180FC7">
            <w:pPr>
              <w:spacing w:line="360" w:lineRule="auto"/>
              <w:rPr>
                <w:rFonts w:cs="Arial"/>
                <w:bCs/>
              </w:rPr>
            </w:pPr>
            <w:r>
              <w:rPr>
                <w:rFonts w:cs="Arial"/>
                <w:bCs/>
              </w:rPr>
              <w:t>TRAVEL</w:t>
            </w:r>
          </w:p>
        </w:tc>
        <w:tc>
          <w:tcPr>
            <w:tcW w:w="1527" w:type="pct"/>
            <w:shd w:val="clear" w:color="auto" w:fill="B8CCE4" w:themeFill="accent1" w:themeFillTint="66"/>
          </w:tcPr>
          <w:p w14:paraId="7C7F53BB" w14:textId="65743AD0" w:rsidR="000B0897" w:rsidRPr="00A43D62" w:rsidRDefault="000B0897" w:rsidP="003233B5">
            <w:pPr>
              <w:jc w:val="right"/>
              <w:rPr>
                <w:rFonts w:cs="Arial"/>
                <w:b/>
                <w:bCs/>
              </w:rPr>
            </w:pPr>
          </w:p>
        </w:tc>
      </w:tr>
      <w:tr w:rsidR="000B0897" w14:paraId="7C7F53C2" w14:textId="77777777" w:rsidTr="002E3733">
        <w:tc>
          <w:tcPr>
            <w:tcW w:w="3473" w:type="pct"/>
            <w:vAlign w:val="center"/>
          </w:tcPr>
          <w:p w14:paraId="7C7F53BD" w14:textId="77777777" w:rsidR="000B0897" w:rsidRDefault="000B0897" w:rsidP="00180FC7">
            <w:pPr>
              <w:spacing w:line="360" w:lineRule="auto"/>
              <w:rPr>
                <w:rFonts w:cs="Arial"/>
                <w:bCs/>
              </w:rPr>
            </w:pPr>
            <w:r>
              <w:rPr>
                <w:rFonts w:cs="Arial"/>
                <w:bCs/>
              </w:rPr>
              <w:t>EQUIPMENT</w:t>
            </w:r>
          </w:p>
        </w:tc>
        <w:tc>
          <w:tcPr>
            <w:tcW w:w="1527" w:type="pct"/>
            <w:shd w:val="clear" w:color="auto" w:fill="B8CCE4" w:themeFill="accent1" w:themeFillTint="66"/>
          </w:tcPr>
          <w:p w14:paraId="7C7F53C1" w14:textId="444F8986" w:rsidR="000B0897" w:rsidRPr="00A43D62" w:rsidRDefault="000B0897" w:rsidP="00071D2C">
            <w:pPr>
              <w:jc w:val="right"/>
              <w:rPr>
                <w:rFonts w:cs="Arial"/>
                <w:b/>
                <w:bCs/>
              </w:rPr>
            </w:pPr>
          </w:p>
        </w:tc>
      </w:tr>
      <w:tr w:rsidR="000B0897" w14:paraId="7C7F53C8" w14:textId="77777777" w:rsidTr="002E3733">
        <w:tc>
          <w:tcPr>
            <w:tcW w:w="3473" w:type="pct"/>
            <w:vAlign w:val="center"/>
          </w:tcPr>
          <w:p w14:paraId="7C7F53C3" w14:textId="77777777" w:rsidR="000B0897" w:rsidRDefault="000B0897" w:rsidP="00180FC7">
            <w:pPr>
              <w:spacing w:line="360" w:lineRule="auto"/>
              <w:rPr>
                <w:rFonts w:cs="Arial"/>
                <w:bCs/>
              </w:rPr>
            </w:pPr>
            <w:r>
              <w:rPr>
                <w:rFonts w:cs="Arial"/>
                <w:bCs/>
              </w:rPr>
              <w:t>SUPPLIES</w:t>
            </w:r>
          </w:p>
        </w:tc>
        <w:tc>
          <w:tcPr>
            <w:tcW w:w="1527" w:type="pct"/>
            <w:shd w:val="clear" w:color="auto" w:fill="B8CCE4" w:themeFill="accent1" w:themeFillTint="66"/>
          </w:tcPr>
          <w:p w14:paraId="7C7F53C7" w14:textId="6AEEA7E4" w:rsidR="000B0897" w:rsidRPr="00A43D62" w:rsidRDefault="000B0897" w:rsidP="003233B5">
            <w:pPr>
              <w:jc w:val="right"/>
              <w:rPr>
                <w:rFonts w:cs="Arial"/>
                <w:b/>
                <w:bCs/>
              </w:rPr>
            </w:pPr>
          </w:p>
        </w:tc>
      </w:tr>
      <w:tr w:rsidR="000B0897" w14:paraId="7C7F53CE" w14:textId="77777777" w:rsidTr="002E3733">
        <w:tc>
          <w:tcPr>
            <w:tcW w:w="3473" w:type="pct"/>
            <w:vAlign w:val="center"/>
          </w:tcPr>
          <w:p w14:paraId="7C7F53C9" w14:textId="77777777" w:rsidR="000B0897" w:rsidRDefault="000B0897" w:rsidP="00180FC7">
            <w:pPr>
              <w:spacing w:line="360" w:lineRule="auto"/>
              <w:rPr>
                <w:rFonts w:cs="Arial"/>
                <w:bCs/>
              </w:rPr>
            </w:pPr>
            <w:r>
              <w:rPr>
                <w:rFonts w:cs="Arial"/>
                <w:bCs/>
              </w:rPr>
              <w:t>CONTRACTUAL</w:t>
            </w:r>
          </w:p>
        </w:tc>
        <w:tc>
          <w:tcPr>
            <w:tcW w:w="1527" w:type="pct"/>
            <w:shd w:val="clear" w:color="auto" w:fill="B8CCE4" w:themeFill="accent1" w:themeFillTint="66"/>
          </w:tcPr>
          <w:p w14:paraId="7C7F53CD" w14:textId="39C073EE" w:rsidR="000B0897" w:rsidRPr="00A43D62" w:rsidRDefault="000B0897" w:rsidP="00071D2C">
            <w:pPr>
              <w:jc w:val="right"/>
              <w:rPr>
                <w:rFonts w:cs="Arial"/>
                <w:b/>
                <w:bCs/>
              </w:rPr>
            </w:pPr>
          </w:p>
        </w:tc>
      </w:tr>
      <w:tr w:rsidR="000B0897" w:rsidRPr="00163FD0" w14:paraId="7C7F53D4" w14:textId="77777777" w:rsidTr="002E3733">
        <w:tc>
          <w:tcPr>
            <w:tcW w:w="3473" w:type="pct"/>
            <w:tcBorders>
              <w:bottom w:val="double" w:sz="4" w:space="0" w:color="auto"/>
            </w:tcBorders>
            <w:vAlign w:val="center"/>
          </w:tcPr>
          <w:p w14:paraId="7C7F53CF" w14:textId="77777777" w:rsidR="000B0897" w:rsidRDefault="000B0897" w:rsidP="00180FC7">
            <w:pPr>
              <w:spacing w:line="360" w:lineRule="auto"/>
              <w:rPr>
                <w:rFonts w:cs="Arial"/>
                <w:bCs/>
              </w:rPr>
            </w:pPr>
            <w:r>
              <w:rPr>
                <w:rFonts w:cs="Arial"/>
                <w:bCs/>
              </w:rPr>
              <w:t>OTHER</w:t>
            </w:r>
          </w:p>
        </w:tc>
        <w:tc>
          <w:tcPr>
            <w:tcW w:w="1527" w:type="pct"/>
            <w:tcBorders>
              <w:bottom w:val="double" w:sz="4" w:space="0" w:color="auto"/>
            </w:tcBorders>
            <w:shd w:val="clear" w:color="auto" w:fill="B8CCE4" w:themeFill="accent1" w:themeFillTint="66"/>
          </w:tcPr>
          <w:p w14:paraId="7C7F53D3" w14:textId="673DD291" w:rsidR="000B0897" w:rsidRPr="00A43D62" w:rsidRDefault="000B0897" w:rsidP="003233B5">
            <w:pPr>
              <w:jc w:val="right"/>
              <w:rPr>
                <w:rFonts w:cs="Arial"/>
                <w:b/>
                <w:bCs/>
              </w:rPr>
            </w:pPr>
          </w:p>
        </w:tc>
      </w:tr>
      <w:tr w:rsidR="000B0897" w:rsidRPr="00163FD0" w14:paraId="7C7F53DA" w14:textId="77777777" w:rsidTr="002E3733">
        <w:tc>
          <w:tcPr>
            <w:tcW w:w="3473" w:type="pct"/>
            <w:tcBorders>
              <w:top w:val="double" w:sz="4" w:space="0" w:color="auto"/>
            </w:tcBorders>
            <w:vAlign w:val="center"/>
          </w:tcPr>
          <w:p w14:paraId="7C7F53D5" w14:textId="77777777" w:rsidR="000B0897" w:rsidRPr="00E45BFF" w:rsidRDefault="000B0897" w:rsidP="00180FC7">
            <w:pPr>
              <w:spacing w:line="360" w:lineRule="auto"/>
              <w:rPr>
                <w:rFonts w:cs="Arial"/>
                <w:b/>
                <w:bCs/>
              </w:rPr>
            </w:pPr>
            <w:r w:rsidRPr="00E45BFF">
              <w:rPr>
                <w:rFonts w:cs="Arial"/>
                <w:b/>
                <w:bCs/>
              </w:rPr>
              <w:t>TOTAL</w:t>
            </w:r>
            <w:r>
              <w:rPr>
                <w:rFonts w:cs="Arial"/>
                <w:b/>
                <w:bCs/>
              </w:rPr>
              <w:t>S DIRECT CHARGES</w:t>
            </w:r>
            <w:r w:rsidRPr="00E45BFF">
              <w:rPr>
                <w:rFonts w:cs="Arial"/>
                <w:b/>
                <w:bCs/>
              </w:rPr>
              <w:t>:</w:t>
            </w:r>
          </w:p>
        </w:tc>
        <w:tc>
          <w:tcPr>
            <w:tcW w:w="1527" w:type="pct"/>
            <w:tcBorders>
              <w:top w:val="double" w:sz="4" w:space="0" w:color="auto"/>
            </w:tcBorders>
            <w:shd w:val="clear" w:color="auto" w:fill="B8CCE4" w:themeFill="accent1" w:themeFillTint="66"/>
          </w:tcPr>
          <w:p w14:paraId="7C7F53D9" w14:textId="6BAE204B" w:rsidR="000B0897" w:rsidRPr="00A43D62" w:rsidRDefault="000B0897" w:rsidP="003233B5">
            <w:pPr>
              <w:jc w:val="right"/>
              <w:rPr>
                <w:rFonts w:cs="Arial"/>
                <w:b/>
                <w:bCs/>
              </w:rPr>
            </w:pPr>
          </w:p>
        </w:tc>
      </w:tr>
      <w:tr w:rsidR="000B0897" w:rsidRPr="00163FD0" w14:paraId="7C7F53E0" w14:textId="77777777" w:rsidTr="002E3733">
        <w:tc>
          <w:tcPr>
            <w:tcW w:w="3473" w:type="pct"/>
            <w:tcBorders>
              <w:bottom w:val="double" w:sz="4" w:space="0" w:color="auto"/>
            </w:tcBorders>
            <w:vAlign w:val="center"/>
          </w:tcPr>
          <w:p w14:paraId="7C7F53DB" w14:textId="77777777" w:rsidR="000B0897" w:rsidRPr="00780639" w:rsidRDefault="000B0897" w:rsidP="00180FC7">
            <w:pPr>
              <w:spacing w:line="360" w:lineRule="auto"/>
              <w:rPr>
                <w:rFonts w:cs="Arial"/>
                <w:bCs/>
              </w:rPr>
            </w:pPr>
            <w:r w:rsidRPr="00780639">
              <w:rPr>
                <w:rFonts w:cs="Arial"/>
                <w:bCs/>
              </w:rPr>
              <w:t>INDIRECT COSTS</w:t>
            </w:r>
          </w:p>
        </w:tc>
        <w:tc>
          <w:tcPr>
            <w:tcW w:w="1527" w:type="pct"/>
            <w:tcBorders>
              <w:bottom w:val="double" w:sz="4" w:space="0" w:color="auto"/>
            </w:tcBorders>
            <w:shd w:val="clear" w:color="auto" w:fill="B8CCE4" w:themeFill="accent1" w:themeFillTint="66"/>
          </w:tcPr>
          <w:p w14:paraId="7C7F53DF" w14:textId="4AF1118C" w:rsidR="000B0897" w:rsidRPr="00A43D62" w:rsidRDefault="000B0897" w:rsidP="003233B5">
            <w:pPr>
              <w:jc w:val="right"/>
              <w:rPr>
                <w:rFonts w:cs="Arial"/>
                <w:b/>
                <w:bCs/>
              </w:rPr>
            </w:pPr>
          </w:p>
        </w:tc>
      </w:tr>
      <w:tr w:rsidR="000B0897" w:rsidRPr="00163FD0" w14:paraId="7C7F53E5" w14:textId="77777777" w:rsidTr="002E3733">
        <w:tc>
          <w:tcPr>
            <w:tcW w:w="3473" w:type="pct"/>
            <w:tcBorders>
              <w:top w:val="double" w:sz="4" w:space="0" w:color="auto"/>
            </w:tcBorders>
            <w:vAlign w:val="bottom"/>
          </w:tcPr>
          <w:p w14:paraId="7C7F53E1" w14:textId="77777777" w:rsidR="000B0897" w:rsidRDefault="000B0897" w:rsidP="00DD1D58">
            <w:pPr>
              <w:spacing w:line="360" w:lineRule="auto"/>
              <w:rPr>
                <w:rFonts w:cs="Arial"/>
                <w:b/>
                <w:bCs/>
              </w:rPr>
            </w:pPr>
            <w:r>
              <w:rPr>
                <w:rFonts w:cs="Arial"/>
                <w:b/>
                <w:bCs/>
              </w:rPr>
              <w:t>TOTAL BUDGET</w:t>
            </w:r>
          </w:p>
        </w:tc>
        <w:tc>
          <w:tcPr>
            <w:tcW w:w="1527" w:type="pct"/>
            <w:tcBorders>
              <w:top w:val="double" w:sz="4" w:space="0" w:color="auto"/>
            </w:tcBorders>
            <w:shd w:val="clear" w:color="auto" w:fill="B8CCE4" w:themeFill="accent1" w:themeFillTint="66"/>
            <w:vAlign w:val="center"/>
          </w:tcPr>
          <w:p w14:paraId="7C7F53E4" w14:textId="59BF5C00" w:rsidR="000B0897" w:rsidRPr="00A43D62" w:rsidRDefault="000B0897" w:rsidP="00DD1D58">
            <w:pPr>
              <w:jc w:val="right"/>
              <w:rPr>
                <w:rFonts w:cs="Arial"/>
                <w:b/>
                <w:bCs/>
              </w:rPr>
            </w:pPr>
          </w:p>
        </w:tc>
      </w:tr>
    </w:tbl>
    <w:p w14:paraId="7C7F53E6" w14:textId="77777777" w:rsidR="00A43D62" w:rsidRDefault="00A43D62">
      <w:pPr>
        <w:rPr>
          <w:b/>
          <w:sz w:val="16"/>
          <w:szCs w:val="16"/>
        </w:rPr>
      </w:pPr>
    </w:p>
    <w:p w14:paraId="0A589804" w14:textId="0038DA4C" w:rsidR="00AD4CCE" w:rsidRPr="007300BF" w:rsidRDefault="00AD4CCE" w:rsidP="00AD4CCE">
      <w:pPr>
        <w:shd w:val="clear" w:color="auto" w:fill="FFFFFF"/>
        <w:spacing w:line="240" w:lineRule="auto"/>
        <w:contextualSpacing/>
      </w:pPr>
      <w:r w:rsidRPr="004D1450">
        <w:rPr>
          <w:rFonts w:ascii="Times New Roman" w:hAnsi="Times New Roman" w:cs="Times New Roman"/>
        </w:rPr>
        <w:t xml:space="preserve">PAPERWORK REDUCTION ACT OF 1995 (Pub. L. 104-13) </w:t>
      </w:r>
      <w:r w:rsidRPr="004D1450">
        <w:rPr>
          <w:rFonts w:ascii="Times New Roman" w:hAnsi="Times New Roman" w:cs="Times New Roman"/>
          <w:lang w:val="en"/>
        </w:rPr>
        <w:t xml:space="preserve">STATEMENT OF PUBLIC BURDEN: </w:t>
      </w:r>
      <w:r w:rsidRPr="004D1450">
        <w:rPr>
          <w:rFonts w:ascii="Times New Roman" w:hAnsi="Times New Roman" w:cs="Times New Roman"/>
        </w:rPr>
        <w:t>The purpose of this information collection is to</w:t>
      </w:r>
      <w:r w:rsidR="00AC1C4A" w:rsidRPr="004D1450">
        <w:rPr>
          <w:rFonts w:ascii="Times New Roman" w:hAnsi="Times New Roman" w:cs="Times New Roman"/>
        </w:rPr>
        <w:t xml:space="preserve"> assist tribal child support programs in developing their annual budget through this optional form. </w:t>
      </w:r>
      <w:r w:rsidRPr="004D1450">
        <w:rPr>
          <w:rFonts w:ascii="Times New Roman" w:hAnsi="Times New Roman" w:cs="Times New Roman"/>
        </w:rPr>
        <w:t xml:space="preserve">Public reporting burden for this collection of information is estimated to average </w:t>
      </w:r>
      <w:r w:rsidR="00AC1C4A" w:rsidRPr="004D1450">
        <w:rPr>
          <w:rFonts w:ascii="Times New Roman" w:hAnsi="Times New Roman" w:cs="Times New Roman"/>
        </w:rPr>
        <w:t>20</w:t>
      </w:r>
      <w:r w:rsidRPr="004D1450">
        <w:rPr>
          <w:rFonts w:ascii="Times New Roman" w:hAnsi="Times New Roman" w:cs="Times New Roman"/>
        </w:rPr>
        <w:t xml:space="preserve"> hours per grantee, including the time for reviewing instructions, gathering and maintaining the data needed, and reviewing the collection of information. </w:t>
      </w:r>
      <w:r w:rsidRPr="004D1450">
        <w:rPr>
          <w:rFonts w:ascii="Times New Roman" w:hAnsi="Times New Roman" w:cs="Times New Roman"/>
          <w:lang w:val="en"/>
        </w:rPr>
        <w:t>This is a voluntary collection of information</w:t>
      </w:r>
      <w:r w:rsidR="00AC1C4A" w:rsidRPr="004D1450">
        <w:rPr>
          <w:rFonts w:ascii="Times New Roman" w:hAnsi="Times New Roman" w:cs="Times New Roman"/>
          <w:lang w:val="en"/>
        </w:rPr>
        <w:t>.</w:t>
      </w:r>
      <w:r w:rsidRPr="004D1450">
        <w:rPr>
          <w:rFonts w:ascii="Times New Roman" w:hAnsi="Times New Roman" w:cs="Times New Roman"/>
          <w:lang w:val="en"/>
        </w:rPr>
        <w:t xml:space="preserve"> </w:t>
      </w:r>
      <w:r w:rsidRPr="004D1450">
        <w:rPr>
          <w:rFonts w:ascii="Times New Roman" w:hAnsi="Times New Roman" w:cs="Times New Roman"/>
        </w:rPr>
        <w:t xml:space="preserve">An agency may not conduct or sponsor, and a person is not required to respond to, a collection of information subject to the requirements of the Paperwork Reduction Act of 1995, unless it displays a currently valid OMB control number. </w:t>
      </w:r>
      <w:r w:rsidRPr="004D1450">
        <w:rPr>
          <w:rFonts w:ascii="Times New Roman" w:hAnsi="Times New Roman" w:cs="Times New Roman"/>
          <w:lang w:val="en"/>
        </w:rPr>
        <w:t>If you have any comments on this collection of information, please contact</w:t>
      </w:r>
      <w:r w:rsidR="00AC1C4A" w:rsidRPr="004D1450">
        <w:rPr>
          <w:rFonts w:ascii="Times New Roman" w:hAnsi="Times New Roman" w:cs="Times New Roman"/>
          <w:lang w:val="en"/>
        </w:rPr>
        <w:t xml:space="preserve"> OCS</w:t>
      </w:r>
      <w:r w:rsidR="006B603F">
        <w:rPr>
          <w:rFonts w:ascii="Times New Roman" w:hAnsi="Times New Roman" w:cs="Times New Roman"/>
          <w:lang w:val="en"/>
        </w:rPr>
        <w:t>S</w:t>
      </w:r>
      <w:r w:rsidR="00AC1C4A" w:rsidRPr="004D1450">
        <w:rPr>
          <w:rFonts w:ascii="Times New Roman" w:hAnsi="Times New Roman" w:cs="Times New Roman"/>
          <w:lang w:val="en"/>
        </w:rPr>
        <w:t xml:space="preserve"> Division of Regional Operations at </w:t>
      </w:r>
      <w:hyperlink r:id="rId11" w:history="1">
        <w:r w:rsidR="00AD347D" w:rsidRPr="002669A9">
          <w:rPr>
            <w:rStyle w:val="Hyperlink"/>
            <w:rFonts w:ascii="Times New Roman" w:hAnsi="Times New Roman" w:cs="Times New Roman"/>
            <w:lang w:val="en"/>
          </w:rPr>
          <w:t>OCSS.Tribal@acf.hhs.gov</w:t>
        </w:r>
      </w:hyperlink>
      <w:r w:rsidR="00E72E7A">
        <w:rPr>
          <w:rFonts w:ascii="Times New Roman" w:hAnsi="Times New Roman" w:cs="Times New Roman"/>
          <w:lang w:val="en"/>
        </w:rPr>
        <w:t>.</w:t>
      </w:r>
      <w:r w:rsidR="00AC1C4A">
        <w:rPr>
          <w:rFonts w:ascii="Times New Roman" w:hAnsi="Times New Roman" w:cs="Times New Roman"/>
          <w:lang w:val="en"/>
        </w:rPr>
        <w:t xml:space="preserve">  </w:t>
      </w:r>
    </w:p>
    <w:p w14:paraId="7C7F53F4" w14:textId="7E3A0255" w:rsidR="0024605A" w:rsidRDefault="0024605A">
      <w:pPr>
        <w:rPr>
          <w:b/>
          <w:sz w:val="24"/>
          <w:szCs w:val="24"/>
        </w:rPr>
      </w:pPr>
      <w:r>
        <w:rPr>
          <w:b/>
          <w:sz w:val="24"/>
          <w:szCs w:val="24"/>
        </w:rPr>
        <w:br w:type="page"/>
      </w:r>
    </w:p>
    <w:p w14:paraId="127881CD" w14:textId="77777777" w:rsidR="006A0630" w:rsidRDefault="006A0630">
      <w:pPr>
        <w:rPr>
          <w:b/>
          <w:sz w:val="24"/>
          <w:szCs w:val="24"/>
        </w:rPr>
      </w:pPr>
    </w:p>
    <w:p w14:paraId="7C7F53F8" w14:textId="0ED23F7B" w:rsidR="00BB3A46" w:rsidRPr="00486808" w:rsidRDefault="002E0B4F">
      <w:pPr>
        <w:rPr>
          <w:b/>
          <w:sz w:val="28"/>
          <w:szCs w:val="28"/>
          <w:u w:val="single"/>
        </w:rPr>
      </w:pPr>
      <w:r w:rsidRPr="00AB6AD2">
        <w:rPr>
          <w:b/>
          <w:sz w:val="28"/>
          <w:szCs w:val="28"/>
        </w:rPr>
        <w:t>BUDGET JUSTIFICATION</w:t>
      </w:r>
      <w:r w:rsidR="008D32F8" w:rsidRPr="00AB6AD2">
        <w:rPr>
          <w:b/>
          <w:sz w:val="28"/>
          <w:szCs w:val="28"/>
        </w:rPr>
        <w:t xml:space="preserve"> NARRATIVE</w:t>
      </w:r>
      <w:r w:rsidRPr="00AB6AD2">
        <w:rPr>
          <w:b/>
          <w:sz w:val="28"/>
          <w:szCs w:val="28"/>
        </w:rPr>
        <w:t xml:space="preserve"> / </w:t>
      </w:r>
      <w:hyperlink r:id="rId12" w:history="1">
        <w:r w:rsidR="00F81868">
          <w:rPr>
            <w:rStyle w:val="Hyperlink"/>
            <w:b/>
            <w:sz w:val="28"/>
            <w:szCs w:val="28"/>
          </w:rPr>
          <w:t>45 CFR 309.130(b)(2)(iii)</w:t>
        </w:r>
      </w:hyperlink>
    </w:p>
    <w:tbl>
      <w:tblPr>
        <w:tblStyle w:val="TableGrid"/>
        <w:tblW w:w="5000" w:type="pct"/>
        <w:tblLook w:val="04A0" w:firstRow="1" w:lastRow="0" w:firstColumn="1" w:lastColumn="0" w:noHBand="0" w:noVBand="1"/>
      </w:tblPr>
      <w:tblGrid>
        <w:gridCol w:w="1599"/>
        <w:gridCol w:w="615"/>
        <w:gridCol w:w="5161"/>
        <w:gridCol w:w="1958"/>
        <w:gridCol w:w="17"/>
      </w:tblGrid>
      <w:tr w:rsidR="000C7761" w14:paraId="7C7F53FB" w14:textId="77777777" w:rsidTr="009E1F4F">
        <w:tc>
          <w:tcPr>
            <w:tcW w:w="3944" w:type="pct"/>
            <w:gridSpan w:val="3"/>
          </w:tcPr>
          <w:p w14:paraId="7C7F53F9" w14:textId="77777777" w:rsidR="000C7761" w:rsidRPr="002E0B4F" w:rsidRDefault="000C7761" w:rsidP="000C7761">
            <w:pPr>
              <w:rPr>
                <w:b/>
              </w:rPr>
            </w:pPr>
            <w:r w:rsidRPr="002E0B4F">
              <w:rPr>
                <w:b/>
              </w:rPr>
              <w:t>LINE ITEM</w:t>
            </w:r>
          </w:p>
        </w:tc>
        <w:tc>
          <w:tcPr>
            <w:tcW w:w="1056" w:type="pct"/>
            <w:gridSpan w:val="2"/>
          </w:tcPr>
          <w:p w14:paraId="7C7F53FA" w14:textId="77777777" w:rsidR="000C7761" w:rsidRPr="002E0B4F" w:rsidRDefault="000C7761" w:rsidP="00D617FD">
            <w:pPr>
              <w:jc w:val="right"/>
              <w:rPr>
                <w:b/>
              </w:rPr>
            </w:pPr>
            <w:r w:rsidRPr="002E0B4F">
              <w:rPr>
                <w:b/>
              </w:rPr>
              <w:t>TOTAL</w:t>
            </w:r>
            <w:r w:rsidR="00D617FD">
              <w:rPr>
                <w:b/>
              </w:rPr>
              <w:t xml:space="preserve"> LINE ITEM AMOUNT</w:t>
            </w:r>
          </w:p>
        </w:tc>
      </w:tr>
      <w:tr w:rsidR="000C7761" w14:paraId="7C7F53FE" w14:textId="77777777" w:rsidTr="009E1F4F">
        <w:tc>
          <w:tcPr>
            <w:tcW w:w="3944" w:type="pct"/>
            <w:gridSpan w:val="3"/>
            <w:shd w:val="clear" w:color="auto" w:fill="B8CCE4" w:themeFill="accent1" w:themeFillTint="66"/>
          </w:tcPr>
          <w:p w14:paraId="7C7F53FC" w14:textId="77777777" w:rsidR="000C7761" w:rsidRPr="005F1ECE" w:rsidRDefault="000C7761" w:rsidP="000C7761">
            <w:pPr>
              <w:rPr>
                <w:b/>
                <w:sz w:val="24"/>
                <w:szCs w:val="24"/>
              </w:rPr>
            </w:pPr>
            <w:r w:rsidRPr="005F1ECE">
              <w:rPr>
                <w:b/>
                <w:sz w:val="24"/>
                <w:szCs w:val="24"/>
              </w:rPr>
              <w:t>PERSONNEL</w:t>
            </w:r>
          </w:p>
        </w:tc>
        <w:tc>
          <w:tcPr>
            <w:tcW w:w="1056" w:type="pct"/>
            <w:gridSpan w:val="2"/>
            <w:shd w:val="clear" w:color="auto" w:fill="B8CCE4" w:themeFill="accent1" w:themeFillTint="66"/>
          </w:tcPr>
          <w:p w14:paraId="7C7F53FD" w14:textId="5B2A4A39" w:rsidR="000C7761" w:rsidRPr="005F1ECE" w:rsidRDefault="00016B6B" w:rsidP="009E1F4F">
            <w:pPr>
              <w:rPr>
                <w:b/>
                <w:sz w:val="24"/>
                <w:szCs w:val="24"/>
              </w:rPr>
            </w:pPr>
            <w:r>
              <w:rPr>
                <w:b/>
                <w:sz w:val="24"/>
                <w:szCs w:val="24"/>
              </w:rPr>
              <w:t>$</w:t>
            </w:r>
          </w:p>
        </w:tc>
      </w:tr>
      <w:tr w:rsidR="00FF1EF1" w14:paraId="7C7F5403" w14:textId="77777777" w:rsidTr="00C220E9">
        <w:tc>
          <w:tcPr>
            <w:tcW w:w="5000" w:type="pct"/>
            <w:gridSpan w:val="5"/>
          </w:tcPr>
          <w:p w14:paraId="7C7F53FF" w14:textId="0242C8BE" w:rsidR="008D32F8" w:rsidRPr="00413C1E" w:rsidRDefault="008D32F8" w:rsidP="00DA5C0C">
            <w:pPr>
              <w:tabs>
                <w:tab w:val="left" w:pos="6817"/>
              </w:tabs>
              <w:autoSpaceDE w:val="0"/>
              <w:autoSpaceDN w:val="0"/>
              <w:adjustRightInd w:val="0"/>
              <w:rPr>
                <w:rFonts w:cs="TimesNewRomanPSMT"/>
                <w:color w:val="000000"/>
              </w:rPr>
            </w:pPr>
            <w:r>
              <w:rPr>
                <w:rFonts w:cs="TimesNewRomanPSMT"/>
                <w:b/>
                <w:color w:val="000000"/>
              </w:rPr>
              <w:t xml:space="preserve">Description: </w:t>
            </w:r>
            <w:r w:rsidR="00413C1E">
              <w:rPr>
                <w:rFonts w:cs="TimesNewRomanPSMT"/>
                <w:b/>
                <w:color w:val="000000"/>
              </w:rPr>
              <w:t xml:space="preserve"> </w:t>
            </w:r>
            <w:r w:rsidR="00413C1E">
              <w:rPr>
                <w:rFonts w:cs="TimesNewRomanPSMT"/>
                <w:color w:val="000000"/>
              </w:rPr>
              <w:t>This category must include all staff employed by the child support program. Include full time employees (FTEs</w:t>
            </w:r>
            <w:r w:rsidR="00776DE9">
              <w:rPr>
                <w:rFonts w:cs="TimesNewRomanPSMT"/>
                <w:color w:val="000000"/>
              </w:rPr>
              <w:t xml:space="preserve">), </w:t>
            </w:r>
            <w:r w:rsidR="00413C1E">
              <w:rPr>
                <w:rFonts w:cs="TimesNewRomanPSMT"/>
                <w:color w:val="000000"/>
              </w:rPr>
              <w:t>part time employees</w:t>
            </w:r>
            <w:r w:rsidR="00776DE9">
              <w:rPr>
                <w:rFonts w:cs="TimesNewRomanPSMT"/>
                <w:color w:val="000000"/>
              </w:rPr>
              <w:t xml:space="preserve">, </w:t>
            </w:r>
            <w:r w:rsidR="00413C1E">
              <w:rPr>
                <w:rFonts w:cs="TimesNewRomanPSMT"/>
                <w:color w:val="000000"/>
              </w:rPr>
              <w:t xml:space="preserve">and employees from other departments that have an agreement (written or verbal) </w:t>
            </w:r>
            <w:r w:rsidR="0019175A">
              <w:rPr>
                <w:rFonts w:cs="TimesNewRomanPSMT"/>
                <w:color w:val="000000"/>
              </w:rPr>
              <w:t xml:space="preserve">to </w:t>
            </w:r>
            <w:r w:rsidR="00413C1E">
              <w:rPr>
                <w:rFonts w:cs="TimesNewRomanPSMT"/>
                <w:color w:val="000000"/>
              </w:rPr>
              <w:t>provide services to the child support department and are paid from this budget</w:t>
            </w:r>
            <w:r w:rsidR="00792AAB">
              <w:rPr>
                <w:rFonts w:cs="TimesNewRomanPSMT"/>
                <w:color w:val="000000"/>
              </w:rPr>
              <w:t>.</w:t>
            </w:r>
          </w:p>
          <w:p w14:paraId="7C7F5400" w14:textId="78C2A981" w:rsidR="00FF1EF1" w:rsidRDefault="00D617FD" w:rsidP="00D617FD">
            <w:pPr>
              <w:autoSpaceDE w:val="0"/>
              <w:autoSpaceDN w:val="0"/>
              <w:adjustRightInd w:val="0"/>
              <w:rPr>
                <w:rFonts w:cs="TimesNewRomanPSMT"/>
                <w:color w:val="000000"/>
              </w:rPr>
            </w:pPr>
            <w:r>
              <w:rPr>
                <w:rFonts w:cs="TimesNewRomanPSMT"/>
                <w:b/>
                <w:color w:val="000000"/>
              </w:rPr>
              <w:t>Calculations</w:t>
            </w:r>
            <w:r w:rsidR="00FF1EF1" w:rsidRPr="005B6B5C">
              <w:rPr>
                <w:rFonts w:cs="TimesNewRomanPSMT"/>
                <w:b/>
                <w:color w:val="000000"/>
              </w:rPr>
              <w:t xml:space="preserve">: </w:t>
            </w:r>
            <w:r>
              <w:rPr>
                <w:rFonts w:cs="TimesNewRomanPSMT"/>
                <w:color w:val="000000"/>
              </w:rPr>
              <w:t xml:space="preserve">Insert job titles, FTEs and wage calculations in the </w:t>
            </w:r>
            <w:r w:rsidR="003D168C">
              <w:rPr>
                <w:rFonts w:cs="TimesNewRomanPSMT"/>
                <w:color w:val="000000"/>
              </w:rPr>
              <w:t>appropriate cells</w:t>
            </w:r>
            <w:r>
              <w:rPr>
                <w:rFonts w:cs="TimesNewRomanPSMT"/>
                <w:color w:val="000000"/>
              </w:rPr>
              <w:t>.</w:t>
            </w:r>
          </w:p>
          <w:p w14:paraId="7C7F5401" w14:textId="77777777" w:rsidR="00413C1E" w:rsidRDefault="008D32F8" w:rsidP="00D617FD">
            <w:pPr>
              <w:autoSpaceDE w:val="0"/>
              <w:autoSpaceDN w:val="0"/>
              <w:adjustRightInd w:val="0"/>
              <w:rPr>
                <w:rFonts w:cs="TimesNewRomanPSMT"/>
                <w:color w:val="000000"/>
              </w:rPr>
            </w:pPr>
            <w:r w:rsidRPr="008D32F8">
              <w:rPr>
                <w:rFonts w:cs="TimesNewRomanPSMT"/>
                <w:b/>
                <w:color w:val="000000"/>
              </w:rPr>
              <w:t>Justification:</w:t>
            </w:r>
            <w:r w:rsidR="00413C1E">
              <w:rPr>
                <w:rFonts w:cs="TimesNewRomanPSMT"/>
                <w:b/>
                <w:color w:val="000000"/>
              </w:rPr>
              <w:t xml:space="preserve"> </w:t>
            </w:r>
            <w:r w:rsidR="00413C1E" w:rsidRPr="005B6B5C">
              <w:rPr>
                <w:rFonts w:cs="TimesNewRomanPSMT"/>
                <w:color w:val="000000"/>
              </w:rPr>
              <w:t xml:space="preserve">For each staff </w:t>
            </w:r>
            <w:r w:rsidR="00413C1E">
              <w:rPr>
                <w:rFonts w:cs="TimesNewRomanPSMT"/>
                <w:color w:val="000000"/>
              </w:rPr>
              <w:t xml:space="preserve">position, list the position title and a brief summary of the roles and responsibilities for the position. </w:t>
            </w:r>
          </w:p>
          <w:p w14:paraId="7C7F5402" w14:textId="77777777" w:rsidR="008D32F8" w:rsidRPr="00413C1E" w:rsidRDefault="00413C1E" w:rsidP="00D617FD">
            <w:pPr>
              <w:autoSpaceDE w:val="0"/>
              <w:autoSpaceDN w:val="0"/>
              <w:adjustRightInd w:val="0"/>
              <w:rPr>
                <w:rFonts w:cs="TimesNewRomanPSMT"/>
                <w:b/>
                <w:color w:val="FF0000"/>
              </w:rPr>
            </w:pPr>
            <w:r w:rsidRPr="00413C1E">
              <w:rPr>
                <w:rFonts w:cs="TimesNewRomanPSMT"/>
                <w:b/>
                <w:color w:val="FF0000"/>
              </w:rPr>
              <w:t>Do NOT include contractors and consultants under this category.</w:t>
            </w:r>
          </w:p>
        </w:tc>
      </w:tr>
      <w:tr w:rsidR="000850DD" w14:paraId="7C7F5407" w14:textId="77777777" w:rsidTr="009E1F4F">
        <w:trPr>
          <w:gridAfter w:val="1"/>
          <w:wAfter w:w="9" w:type="pct"/>
        </w:trPr>
        <w:tc>
          <w:tcPr>
            <w:tcW w:w="3944" w:type="pct"/>
            <w:gridSpan w:val="3"/>
          </w:tcPr>
          <w:p w14:paraId="7C7F5404" w14:textId="77777777" w:rsidR="000850DD" w:rsidRDefault="000850DD"/>
        </w:tc>
        <w:tc>
          <w:tcPr>
            <w:tcW w:w="1047" w:type="pct"/>
            <w:shd w:val="clear" w:color="auto" w:fill="DBE5F1" w:themeFill="accent1" w:themeFillTint="33"/>
          </w:tcPr>
          <w:p w14:paraId="7C7F5405" w14:textId="571BC6B6" w:rsidR="000850DD" w:rsidRPr="00413C1E" w:rsidRDefault="00323B55" w:rsidP="00614EB1">
            <w:pPr>
              <w:jc w:val="center"/>
              <w:rPr>
                <w:b/>
              </w:rPr>
            </w:pPr>
            <w:r>
              <w:rPr>
                <w:b/>
              </w:rPr>
              <w:t>Total Budget</w:t>
            </w:r>
          </w:p>
        </w:tc>
      </w:tr>
      <w:tr w:rsidR="000850DD" w14:paraId="7C7F540F" w14:textId="77777777" w:rsidTr="009E1F4F">
        <w:trPr>
          <w:gridAfter w:val="1"/>
          <w:wAfter w:w="9" w:type="pct"/>
          <w:trHeight w:val="260"/>
        </w:trPr>
        <w:tc>
          <w:tcPr>
            <w:tcW w:w="855" w:type="pct"/>
            <w:vAlign w:val="center"/>
          </w:tcPr>
          <w:p w14:paraId="7C7F5408" w14:textId="77777777" w:rsidR="000850DD" w:rsidRDefault="000850DD" w:rsidP="0002664A">
            <w:pPr>
              <w:rPr>
                <w:rFonts w:cs="Arial"/>
                <w:bCs/>
              </w:rPr>
            </w:pPr>
            <w:r>
              <w:rPr>
                <w:rFonts w:cs="Arial"/>
                <w:bCs/>
              </w:rPr>
              <w:t>Job Title</w:t>
            </w:r>
          </w:p>
        </w:tc>
        <w:tc>
          <w:tcPr>
            <w:tcW w:w="329" w:type="pct"/>
            <w:vAlign w:val="center"/>
          </w:tcPr>
          <w:p w14:paraId="7C7F5409" w14:textId="77777777" w:rsidR="000850DD" w:rsidRDefault="000850DD" w:rsidP="00D617FD">
            <w:pPr>
              <w:jc w:val="center"/>
              <w:rPr>
                <w:rFonts w:cs="Arial"/>
                <w:bCs/>
              </w:rPr>
            </w:pPr>
            <w:r>
              <w:rPr>
                <w:rFonts w:cs="Arial"/>
                <w:bCs/>
              </w:rPr>
              <w:t>FTE</w:t>
            </w:r>
          </w:p>
        </w:tc>
        <w:tc>
          <w:tcPr>
            <w:tcW w:w="2760" w:type="pct"/>
            <w:vAlign w:val="center"/>
          </w:tcPr>
          <w:p w14:paraId="7C7F540A" w14:textId="77777777" w:rsidR="000850DD" w:rsidRDefault="000850DD" w:rsidP="0002664A">
            <w:pPr>
              <w:rPr>
                <w:rFonts w:cs="Arial"/>
                <w:bCs/>
              </w:rPr>
            </w:pPr>
            <w:r>
              <w:rPr>
                <w:rFonts w:cs="Arial"/>
                <w:bCs/>
              </w:rPr>
              <w:t>Calculations for Wages:</w:t>
            </w:r>
          </w:p>
          <w:p w14:paraId="7C7F540B" w14:textId="77777777" w:rsidR="000850DD" w:rsidRDefault="000850DD" w:rsidP="0002664A">
            <w:pPr>
              <w:rPr>
                <w:rFonts w:cs="Arial"/>
                <w:bCs/>
              </w:rPr>
            </w:pPr>
            <w:r>
              <w:rPr>
                <w:rFonts w:cs="Arial"/>
                <w:bCs/>
              </w:rPr>
              <w:t>Annual hours x wage per hour =</w:t>
            </w:r>
          </w:p>
        </w:tc>
        <w:tc>
          <w:tcPr>
            <w:tcW w:w="1047" w:type="pct"/>
            <w:shd w:val="clear" w:color="auto" w:fill="DBE5F1" w:themeFill="accent1" w:themeFillTint="33"/>
            <w:vAlign w:val="center"/>
          </w:tcPr>
          <w:p w14:paraId="7C7F540C" w14:textId="77777777" w:rsidR="000850DD" w:rsidRDefault="000850DD" w:rsidP="0002664A">
            <w:pPr>
              <w:spacing w:line="360" w:lineRule="auto"/>
              <w:rPr>
                <w:rFonts w:cs="Arial"/>
                <w:bCs/>
              </w:rPr>
            </w:pPr>
          </w:p>
        </w:tc>
      </w:tr>
      <w:tr w:rsidR="000850DD" w14:paraId="7C7F5416" w14:textId="77777777" w:rsidTr="009E1F4F">
        <w:trPr>
          <w:gridAfter w:val="1"/>
          <w:wAfter w:w="9" w:type="pct"/>
          <w:trHeight w:val="386"/>
        </w:trPr>
        <w:tc>
          <w:tcPr>
            <w:tcW w:w="855" w:type="pct"/>
          </w:tcPr>
          <w:p w14:paraId="7C7F5410" w14:textId="31208648" w:rsidR="000850DD" w:rsidRDefault="000850DD" w:rsidP="00C220E9"/>
        </w:tc>
        <w:tc>
          <w:tcPr>
            <w:tcW w:w="329" w:type="pct"/>
          </w:tcPr>
          <w:p w14:paraId="7C7F5411" w14:textId="7ED449CF" w:rsidR="000850DD" w:rsidRDefault="000850DD" w:rsidP="00C220E9">
            <w:pPr>
              <w:jc w:val="right"/>
              <w:rPr>
                <w:rFonts w:cs="Arial"/>
                <w:bCs/>
              </w:rPr>
            </w:pPr>
          </w:p>
        </w:tc>
        <w:tc>
          <w:tcPr>
            <w:tcW w:w="2760" w:type="pct"/>
          </w:tcPr>
          <w:p w14:paraId="7C7F5412" w14:textId="3939F0B6" w:rsidR="000850DD" w:rsidRDefault="000850DD" w:rsidP="00C220E9"/>
        </w:tc>
        <w:tc>
          <w:tcPr>
            <w:tcW w:w="1047" w:type="pct"/>
            <w:shd w:val="clear" w:color="auto" w:fill="DBE5F1" w:themeFill="accent1" w:themeFillTint="33"/>
            <w:vAlign w:val="center"/>
          </w:tcPr>
          <w:p w14:paraId="7C7F5413" w14:textId="6A50CF9F" w:rsidR="000850DD" w:rsidRPr="00A43D62" w:rsidRDefault="000850DD" w:rsidP="006A0630">
            <w:pPr>
              <w:jc w:val="right"/>
            </w:pPr>
          </w:p>
        </w:tc>
      </w:tr>
      <w:tr w:rsidR="000850DD" w14:paraId="7C7F541D" w14:textId="77777777" w:rsidTr="009E1F4F">
        <w:trPr>
          <w:gridAfter w:val="1"/>
          <w:wAfter w:w="9" w:type="pct"/>
          <w:trHeight w:val="440"/>
        </w:trPr>
        <w:tc>
          <w:tcPr>
            <w:tcW w:w="855" w:type="pct"/>
          </w:tcPr>
          <w:p w14:paraId="7C7F5417" w14:textId="0F667880" w:rsidR="000850DD" w:rsidRDefault="000850DD" w:rsidP="00C220E9"/>
        </w:tc>
        <w:tc>
          <w:tcPr>
            <w:tcW w:w="329" w:type="pct"/>
          </w:tcPr>
          <w:p w14:paraId="7C7F5418" w14:textId="69702C75" w:rsidR="000850DD" w:rsidRDefault="000850DD" w:rsidP="00C220E9">
            <w:pPr>
              <w:jc w:val="right"/>
            </w:pPr>
          </w:p>
        </w:tc>
        <w:tc>
          <w:tcPr>
            <w:tcW w:w="2760" w:type="pct"/>
          </w:tcPr>
          <w:p w14:paraId="7C7F5419" w14:textId="034782C3" w:rsidR="000850DD" w:rsidRDefault="000850DD" w:rsidP="00C220E9"/>
        </w:tc>
        <w:tc>
          <w:tcPr>
            <w:tcW w:w="1047" w:type="pct"/>
            <w:shd w:val="clear" w:color="auto" w:fill="DBE5F1" w:themeFill="accent1" w:themeFillTint="33"/>
          </w:tcPr>
          <w:p w14:paraId="7C7F541A" w14:textId="77777777" w:rsidR="000850DD" w:rsidRDefault="000850DD" w:rsidP="00C220E9">
            <w:pPr>
              <w:jc w:val="right"/>
            </w:pPr>
          </w:p>
        </w:tc>
      </w:tr>
      <w:tr w:rsidR="000850DD" w14:paraId="7C7F5424" w14:textId="77777777" w:rsidTr="009E1F4F">
        <w:trPr>
          <w:gridAfter w:val="1"/>
          <w:wAfter w:w="9" w:type="pct"/>
          <w:trHeight w:val="20"/>
        </w:trPr>
        <w:tc>
          <w:tcPr>
            <w:tcW w:w="855" w:type="pct"/>
          </w:tcPr>
          <w:p w14:paraId="7C7F541E" w14:textId="77777777" w:rsidR="000850DD" w:rsidRDefault="000850DD" w:rsidP="00C220E9"/>
        </w:tc>
        <w:tc>
          <w:tcPr>
            <w:tcW w:w="329" w:type="pct"/>
          </w:tcPr>
          <w:p w14:paraId="7C7F541F" w14:textId="77777777" w:rsidR="000850DD" w:rsidRDefault="000850DD" w:rsidP="00C220E9">
            <w:pPr>
              <w:jc w:val="right"/>
            </w:pPr>
          </w:p>
        </w:tc>
        <w:tc>
          <w:tcPr>
            <w:tcW w:w="2760" w:type="pct"/>
          </w:tcPr>
          <w:p w14:paraId="7C7F5420" w14:textId="77777777" w:rsidR="000850DD" w:rsidRDefault="000850DD" w:rsidP="00C220E9"/>
        </w:tc>
        <w:tc>
          <w:tcPr>
            <w:tcW w:w="1047" w:type="pct"/>
            <w:shd w:val="clear" w:color="auto" w:fill="DBE5F1" w:themeFill="accent1" w:themeFillTint="33"/>
          </w:tcPr>
          <w:p w14:paraId="7C7F5421" w14:textId="77777777" w:rsidR="000850DD" w:rsidRPr="006122F3" w:rsidRDefault="000850DD" w:rsidP="00C220E9">
            <w:pPr>
              <w:spacing w:line="360" w:lineRule="auto"/>
              <w:jc w:val="right"/>
              <w:rPr>
                <w:rFonts w:cs="Arial"/>
                <w:bCs/>
              </w:rPr>
            </w:pPr>
          </w:p>
        </w:tc>
      </w:tr>
      <w:tr w:rsidR="000850DD" w14:paraId="7C7F542B" w14:textId="77777777" w:rsidTr="009E1F4F">
        <w:trPr>
          <w:gridAfter w:val="1"/>
          <w:wAfter w:w="9" w:type="pct"/>
          <w:trHeight w:val="20"/>
        </w:trPr>
        <w:tc>
          <w:tcPr>
            <w:tcW w:w="855" w:type="pct"/>
          </w:tcPr>
          <w:p w14:paraId="7C7F5425" w14:textId="77777777" w:rsidR="000850DD" w:rsidRDefault="000850DD" w:rsidP="00C220E9"/>
        </w:tc>
        <w:tc>
          <w:tcPr>
            <w:tcW w:w="329" w:type="pct"/>
          </w:tcPr>
          <w:p w14:paraId="7C7F5426" w14:textId="77777777" w:rsidR="000850DD" w:rsidRDefault="000850DD" w:rsidP="00C220E9">
            <w:pPr>
              <w:jc w:val="right"/>
            </w:pPr>
          </w:p>
        </w:tc>
        <w:tc>
          <w:tcPr>
            <w:tcW w:w="2760" w:type="pct"/>
          </w:tcPr>
          <w:p w14:paraId="7C7F5427" w14:textId="77777777" w:rsidR="000850DD" w:rsidRDefault="000850DD" w:rsidP="00C220E9"/>
        </w:tc>
        <w:tc>
          <w:tcPr>
            <w:tcW w:w="1047" w:type="pct"/>
            <w:shd w:val="clear" w:color="auto" w:fill="DBE5F1" w:themeFill="accent1" w:themeFillTint="33"/>
          </w:tcPr>
          <w:p w14:paraId="7C7F5428" w14:textId="77777777" w:rsidR="000850DD" w:rsidRPr="006122F3" w:rsidRDefault="000850DD" w:rsidP="0065541A">
            <w:pPr>
              <w:spacing w:line="360" w:lineRule="auto"/>
              <w:ind w:left="-110"/>
              <w:jc w:val="right"/>
              <w:rPr>
                <w:rFonts w:cs="Arial"/>
                <w:bCs/>
              </w:rPr>
            </w:pPr>
          </w:p>
        </w:tc>
      </w:tr>
      <w:tr w:rsidR="000850DD" w14:paraId="7C7F5432" w14:textId="77777777" w:rsidTr="009E1F4F">
        <w:trPr>
          <w:gridAfter w:val="1"/>
          <w:wAfter w:w="9" w:type="pct"/>
          <w:trHeight w:val="20"/>
        </w:trPr>
        <w:tc>
          <w:tcPr>
            <w:tcW w:w="855" w:type="pct"/>
          </w:tcPr>
          <w:p w14:paraId="7C7F542C" w14:textId="77777777" w:rsidR="000850DD" w:rsidRDefault="000850DD" w:rsidP="00C220E9"/>
        </w:tc>
        <w:tc>
          <w:tcPr>
            <w:tcW w:w="329" w:type="pct"/>
          </w:tcPr>
          <w:p w14:paraId="7C7F542D" w14:textId="77777777" w:rsidR="000850DD" w:rsidRDefault="000850DD" w:rsidP="00C220E9">
            <w:pPr>
              <w:jc w:val="right"/>
            </w:pPr>
          </w:p>
        </w:tc>
        <w:tc>
          <w:tcPr>
            <w:tcW w:w="2760" w:type="pct"/>
          </w:tcPr>
          <w:p w14:paraId="7C7F542E" w14:textId="77777777" w:rsidR="000850DD" w:rsidRDefault="000850DD" w:rsidP="00C220E9"/>
        </w:tc>
        <w:tc>
          <w:tcPr>
            <w:tcW w:w="1047" w:type="pct"/>
            <w:shd w:val="clear" w:color="auto" w:fill="DBE5F1" w:themeFill="accent1" w:themeFillTint="33"/>
          </w:tcPr>
          <w:p w14:paraId="7C7F542F" w14:textId="77777777" w:rsidR="000850DD" w:rsidRPr="006122F3" w:rsidRDefault="000850DD" w:rsidP="00C220E9">
            <w:pPr>
              <w:spacing w:line="360" w:lineRule="auto"/>
              <w:jc w:val="right"/>
              <w:rPr>
                <w:rFonts w:cs="Arial"/>
                <w:bCs/>
              </w:rPr>
            </w:pPr>
          </w:p>
        </w:tc>
      </w:tr>
      <w:tr w:rsidR="000850DD" w14:paraId="7C7F5439" w14:textId="77777777" w:rsidTr="009E1F4F">
        <w:trPr>
          <w:gridAfter w:val="1"/>
          <w:wAfter w:w="9" w:type="pct"/>
          <w:trHeight w:val="20"/>
        </w:trPr>
        <w:tc>
          <w:tcPr>
            <w:tcW w:w="855" w:type="pct"/>
          </w:tcPr>
          <w:p w14:paraId="7C7F5433" w14:textId="77777777" w:rsidR="000850DD" w:rsidRDefault="000850DD" w:rsidP="00C220E9"/>
        </w:tc>
        <w:tc>
          <w:tcPr>
            <w:tcW w:w="329" w:type="pct"/>
          </w:tcPr>
          <w:p w14:paraId="7C7F5434" w14:textId="77777777" w:rsidR="000850DD" w:rsidRDefault="000850DD" w:rsidP="00C220E9">
            <w:pPr>
              <w:jc w:val="right"/>
            </w:pPr>
          </w:p>
        </w:tc>
        <w:tc>
          <w:tcPr>
            <w:tcW w:w="2760" w:type="pct"/>
          </w:tcPr>
          <w:p w14:paraId="7C7F5435" w14:textId="77777777" w:rsidR="000850DD" w:rsidRDefault="000850DD" w:rsidP="00C220E9"/>
        </w:tc>
        <w:tc>
          <w:tcPr>
            <w:tcW w:w="1047" w:type="pct"/>
            <w:shd w:val="clear" w:color="auto" w:fill="DBE5F1" w:themeFill="accent1" w:themeFillTint="33"/>
          </w:tcPr>
          <w:p w14:paraId="7C7F5436" w14:textId="77777777" w:rsidR="000850DD" w:rsidRPr="006122F3" w:rsidRDefault="000850DD" w:rsidP="00C220E9">
            <w:pPr>
              <w:spacing w:line="360" w:lineRule="auto"/>
              <w:jc w:val="right"/>
              <w:rPr>
                <w:rFonts w:cs="Arial"/>
                <w:bCs/>
              </w:rPr>
            </w:pPr>
          </w:p>
        </w:tc>
      </w:tr>
      <w:tr w:rsidR="000850DD" w14:paraId="7C7F5440" w14:textId="77777777" w:rsidTr="009E1F4F">
        <w:trPr>
          <w:gridAfter w:val="1"/>
          <w:wAfter w:w="9" w:type="pct"/>
          <w:trHeight w:val="20"/>
        </w:trPr>
        <w:tc>
          <w:tcPr>
            <w:tcW w:w="855" w:type="pct"/>
          </w:tcPr>
          <w:p w14:paraId="7C7F543A" w14:textId="77777777" w:rsidR="000850DD" w:rsidRPr="00614EB1" w:rsidRDefault="000850DD" w:rsidP="00C220E9"/>
        </w:tc>
        <w:tc>
          <w:tcPr>
            <w:tcW w:w="329" w:type="pct"/>
          </w:tcPr>
          <w:p w14:paraId="7C7F543B" w14:textId="77777777" w:rsidR="000850DD" w:rsidRPr="00614EB1" w:rsidRDefault="000850DD" w:rsidP="00C220E9">
            <w:pPr>
              <w:jc w:val="right"/>
              <w:rPr>
                <w:rFonts w:cs="Arial"/>
                <w:bCs/>
              </w:rPr>
            </w:pPr>
          </w:p>
        </w:tc>
        <w:tc>
          <w:tcPr>
            <w:tcW w:w="2760" w:type="pct"/>
          </w:tcPr>
          <w:p w14:paraId="7C7F543C" w14:textId="77777777" w:rsidR="000850DD" w:rsidRPr="00614EB1" w:rsidRDefault="000850DD" w:rsidP="00C220E9"/>
        </w:tc>
        <w:tc>
          <w:tcPr>
            <w:tcW w:w="1047" w:type="pct"/>
            <w:shd w:val="clear" w:color="auto" w:fill="DBE5F1" w:themeFill="accent1" w:themeFillTint="33"/>
          </w:tcPr>
          <w:p w14:paraId="7C7F543D" w14:textId="77777777" w:rsidR="000850DD" w:rsidRPr="00614EB1" w:rsidRDefault="000850DD" w:rsidP="00C220E9">
            <w:pPr>
              <w:jc w:val="right"/>
            </w:pPr>
          </w:p>
        </w:tc>
      </w:tr>
      <w:tr w:rsidR="000850DD" w14:paraId="7C7F5447" w14:textId="77777777" w:rsidTr="009E1F4F">
        <w:trPr>
          <w:gridAfter w:val="1"/>
          <w:wAfter w:w="9" w:type="pct"/>
          <w:trHeight w:val="449"/>
        </w:trPr>
        <w:tc>
          <w:tcPr>
            <w:tcW w:w="855" w:type="pct"/>
          </w:tcPr>
          <w:p w14:paraId="7C7F5441" w14:textId="77777777" w:rsidR="000850DD" w:rsidRDefault="000850DD" w:rsidP="00C220E9"/>
        </w:tc>
        <w:tc>
          <w:tcPr>
            <w:tcW w:w="329" w:type="pct"/>
          </w:tcPr>
          <w:p w14:paraId="7C7F5442" w14:textId="77777777" w:rsidR="000850DD" w:rsidRDefault="000850DD" w:rsidP="00C220E9">
            <w:pPr>
              <w:jc w:val="right"/>
            </w:pPr>
          </w:p>
        </w:tc>
        <w:tc>
          <w:tcPr>
            <w:tcW w:w="2760" w:type="pct"/>
          </w:tcPr>
          <w:p w14:paraId="7C7F5443" w14:textId="77777777" w:rsidR="000850DD" w:rsidRDefault="000850DD" w:rsidP="00C220E9"/>
        </w:tc>
        <w:tc>
          <w:tcPr>
            <w:tcW w:w="1047" w:type="pct"/>
            <w:shd w:val="clear" w:color="auto" w:fill="DBE5F1" w:themeFill="accent1" w:themeFillTint="33"/>
          </w:tcPr>
          <w:p w14:paraId="7C7F5444" w14:textId="77777777" w:rsidR="000850DD" w:rsidRDefault="000850DD" w:rsidP="00C220E9">
            <w:pPr>
              <w:jc w:val="right"/>
            </w:pPr>
          </w:p>
        </w:tc>
      </w:tr>
      <w:tr w:rsidR="000850DD" w14:paraId="7C7F544E" w14:textId="77777777" w:rsidTr="009E1F4F">
        <w:trPr>
          <w:gridAfter w:val="1"/>
          <w:wAfter w:w="9" w:type="pct"/>
          <w:trHeight w:val="20"/>
        </w:trPr>
        <w:tc>
          <w:tcPr>
            <w:tcW w:w="855" w:type="pct"/>
          </w:tcPr>
          <w:p w14:paraId="7C7F5448" w14:textId="77777777" w:rsidR="000850DD" w:rsidRPr="002E6D79" w:rsidRDefault="000850DD" w:rsidP="00C220E9">
            <w:pPr>
              <w:rPr>
                <w:rFonts w:cs="Arial"/>
                <w:bCs/>
                <w:i/>
              </w:rPr>
            </w:pPr>
          </w:p>
        </w:tc>
        <w:tc>
          <w:tcPr>
            <w:tcW w:w="329" w:type="pct"/>
          </w:tcPr>
          <w:p w14:paraId="7C7F5449" w14:textId="77777777" w:rsidR="000850DD" w:rsidRDefault="000850DD" w:rsidP="00C220E9">
            <w:pPr>
              <w:jc w:val="right"/>
            </w:pPr>
          </w:p>
        </w:tc>
        <w:tc>
          <w:tcPr>
            <w:tcW w:w="2760" w:type="pct"/>
          </w:tcPr>
          <w:p w14:paraId="7C7F544A" w14:textId="77777777" w:rsidR="000850DD" w:rsidRDefault="000850DD" w:rsidP="00C220E9"/>
        </w:tc>
        <w:tc>
          <w:tcPr>
            <w:tcW w:w="1047" w:type="pct"/>
            <w:shd w:val="clear" w:color="auto" w:fill="DBE5F1" w:themeFill="accent1" w:themeFillTint="33"/>
          </w:tcPr>
          <w:p w14:paraId="7C7F544B" w14:textId="77777777" w:rsidR="000850DD" w:rsidRDefault="000850DD" w:rsidP="00C220E9">
            <w:pPr>
              <w:jc w:val="right"/>
            </w:pPr>
          </w:p>
        </w:tc>
      </w:tr>
      <w:tr w:rsidR="000850DD" w14:paraId="42213295" w14:textId="77777777" w:rsidTr="009E1F4F">
        <w:trPr>
          <w:gridAfter w:val="1"/>
          <w:wAfter w:w="9" w:type="pct"/>
          <w:trHeight w:val="20"/>
        </w:trPr>
        <w:tc>
          <w:tcPr>
            <w:tcW w:w="855" w:type="pct"/>
          </w:tcPr>
          <w:p w14:paraId="6C184274" w14:textId="77777777" w:rsidR="000850DD" w:rsidRPr="002E6D79" w:rsidRDefault="000850DD" w:rsidP="00C220E9">
            <w:pPr>
              <w:rPr>
                <w:rFonts w:cs="Arial"/>
                <w:bCs/>
                <w:i/>
              </w:rPr>
            </w:pPr>
          </w:p>
        </w:tc>
        <w:tc>
          <w:tcPr>
            <w:tcW w:w="329" w:type="pct"/>
          </w:tcPr>
          <w:p w14:paraId="79BA56B8" w14:textId="77777777" w:rsidR="000850DD" w:rsidRDefault="000850DD" w:rsidP="00C220E9">
            <w:pPr>
              <w:jc w:val="right"/>
            </w:pPr>
          </w:p>
        </w:tc>
        <w:tc>
          <w:tcPr>
            <w:tcW w:w="2760" w:type="pct"/>
          </w:tcPr>
          <w:p w14:paraId="7C9DD756" w14:textId="77777777" w:rsidR="000850DD" w:rsidRDefault="000850DD" w:rsidP="00C220E9"/>
        </w:tc>
        <w:tc>
          <w:tcPr>
            <w:tcW w:w="1047" w:type="pct"/>
            <w:shd w:val="clear" w:color="auto" w:fill="DBE5F1" w:themeFill="accent1" w:themeFillTint="33"/>
          </w:tcPr>
          <w:p w14:paraId="4E5B003E" w14:textId="77777777" w:rsidR="000850DD" w:rsidRDefault="000850DD" w:rsidP="00C220E9">
            <w:pPr>
              <w:jc w:val="right"/>
            </w:pPr>
          </w:p>
        </w:tc>
      </w:tr>
      <w:tr w:rsidR="000850DD" w14:paraId="7C7F5455" w14:textId="77777777" w:rsidTr="009E1F4F">
        <w:trPr>
          <w:gridAfter w:val="1"/>
          <w:wAfter w:w="9" w:type="pct"/>
          <w:trHeight w:val="422"/>
        </w:trPr>
        <w:tc>
          <w:tcPr>
            <w:tcW w:w="855" w:type="pct"/>
            <w:tcBorders>
              <w:bottom w:val="double" w:sz="4" w:space="0" w:color="auto"/>
            </w:tcBorders>
          </w:tcPr>
          <w:p w14:paraId="7C7F544F" w14:textId="77777777" w:rsidR="000850DD" w:rsidRPr="006122F3" w:rsidRDefault="000850DD" w:rsidP="00C220E9">
            <w:pPr>
              <w:rPr>
                <w:rFonts w:cs="Arial"/>
                <w:bCs/>
                <w:i/>
              </w:rPr>
            </w:pPr>
          </w:p>
        </w:tc>
        <w:tc>
          <w:tcPr>
            <w:tcW w:w="329" w:type="pct"/>
            <w:tcBorders>
              <w:bottom w:val="double" w:sz="4" w:space="0" w:color="auto"/>
            </w:tcBorders>
          </w:tcPr>
          <w:p w14:paraId="7C7F5450" w14:textId="77777777" w:rsidR="000850DD" w:rsidRPr="006122F3" w:rsidRDefault="000850DD" w:rsidP="00C220E9">
            <w:pPr>
              <w:jc w:val="right"/>
            </w:pPr>
          </w:p>
        </w:tc>
        <w:tc>
          <w:tcPr>
            <w:tcW w:w="2760" w:type="pct"/>
            <w:tcBorders>
              <w:bottom w:val="double" w:sz="4" w:space="0" w:color="auto"/>
            </w:tcBorders>
          </w:tcPr>
          <w:p w14:paraId="7C7F5451" w14:textId="77777777" w:rsidR="000850DD" w:rsidRPr="006122F3" w:rsidRDefault="000850DD" w:rsidP="00C220E9"/>
        </w:tc>
        <w:tc>
          <w:tcPr>
            <w:tcW w:w="1047" w:type="pct"/>
            <w:tcBorders>
              <w:bottom w:val="double" w:sz="4" w:space="0" w:color="auto"/>
            </w:tcBorders>
            <w:shd w:val="clear" w:color="auto" w:fill="DBE5F1" w:themeFill="accent1" w:themeFillTint="33"/>
          </w:tcPr>
          <w:p w14:paraId="7C7F5452" w14:textId="77777777" w:rsidR="000850DD" w:rsidRDefault="000850DD" w:rsidP="00C220E9">
            <w:pPr>
              <w:jc w:val="right"/>
            </w:pPr>
          </w:p>
        </w:tc>
      </w:tr>
      <w:tr w:rsidR="000850DD" w14:paraId="7C7F545D" w14:textId="77777777" w:rsidTr="009E1F4F">
        <w:trPr>
          <w:gridAfter w:val="1"/>
          <w:wAfter w:w="9" w:type="pct"/>
          <w:trHeight w:val="402"/>
        </w:trPr>
        <w:tc>
          <w:tcPr>
            <w:tcW w:w="855" w:type="pct"/>
            <w:tcBorders>
              <w:top w:val="double" w:sz="4" w:space="0" w:color="auto"/>
            </w:tcBorders>
          </w:tcPr>
          <w:p w14:paraId="7C7F5456" w14:textId="77777777" w:rsidR="000850DD" w:rsidRPr="00D617FD" w:rsidRDefault="000850DD" w:rsidP="00C220E9">
            <w:pPr>
              <w:rPr>
                <w:rFonts w:cs="Arial"/>
                <w:b/>
                <w:bCs/>
              </w:rPr>
            </w:pPr>
            <w:r w:rsidRPr="00D617FD">
              <w:rPr>
                <w:rFonts w:cs="Arial"/>
                <w:b/>
                <w:bCs/>
              </w:rPr>
              <w:t>TOTALS:</w:t>
            </w:r>
          </w:p>
        </w:tc>
        <w:tc>
          <w:tcPr>
            <w:tcW w:w="329" w:type="pct"/>
            <w:tcBorders>
              <w:top w:val="double" w:sz="4" w:space="0" w:color="auto"/>
            </w:tcBorders>
          </w:tcPr>
          <w:p w14:paraId="7C7F5457" w14:textId="3CE42685" w:rsidR="000850DD" w:rsidRPr="00D617FD" w:rsidRDefault="000850DD" w:rsidP="00C220E9">
            <w:pPr>
              <w:jc w:val="right"/>
              <w:rPr>
                <w:rFonts w:cs="Arial"/>
                <w:b/>
                <w:bCs/>
              </w:rPr>
            </w:pPr>
          </w:p>
        </w:tc>
        <w:tc>
          <w:tcPr>
            <w:tcW w:w="2760" w:type="pct"/>
            <w:tcBorders>
              <w:top w:val="double" w:sz="4" w:space="0" w:color="auto"/>
            </w:tcBorders>
          </w:tcPr>
          <w:p w14:paraId="7C7F5459" w14:textId="77777777" w:rsidR="000850DD" w:rsidRPr="00D617FD" w:rsidRDefault="000850DD" w:rsidP="00C220E9">
            <w:pPr>
              <w:rPr>
                <w:rFonts w:cs="Arial"/>
                <w:b/>
                <w:bCs/>
              </w:rPr>
            </w:pPr>
          </w:p>
        </w:tc>
        <w:tc>
          <w:tcPr>
            <w:tcW w:w="1047" w:type="pct"/>
            <w:tcBorders>
              <w:top w:val="double" w:sz="4" w:space="0" w:color="auto"/>
            </w:tcBorders>
            <w:shd w:val="clear" w:color="auto" w:fill="DBE5F1" w:themeFill="accent1" w:themeFillTint="33"/>
          </w:tcPr>
          <w:p w14:paraId="7C7F545A" w14:textId="75F46C1A" w:rsidR="000850DD" w:rsidRPr="00D617FD" w:rsidRDefault="000850DD" w:rsidP="00497111">
            <w:pPr>
              <w:jc w:val="right"/>
              <w:rPr>
                <w:b/>
              </w:rPr>
            </w:pPr>
          </w:p>
        </w:tc>
      </w:tr>
      <w:tr w:rsidR="00497111" w14:paraId="7C7F545F" w14:textId="77777777" w:rsidTr="00C220E9">
        <w:trPr>
          <w:gridAfter w:val="1"/>
          <w:wAfter w:w="9" w:type="pct"/>
        </w:trPr>
        <w:tc>
          <w:tcPr>
            <w:tcW w:w="4991" w:type="pct"/>
            <w:gridSpan w:val="4"/>
          </w:tcPr>
          <w:p w14:paraId="7C7F545E" w14:textId="17A68693" w:rsidR="00497111" w:rsidRDefault="00497111" w:rsidP="00413C1E">
            <w:pPr>
              <w:autoSpaceDE w:val="0"/>
              <w:autoSpaceDN w:val="0"/>
              <w:adjustRightInd w:val="0"/>
              <w:rPr>
                <w:rFonts w:cs="Arial"/>
                <w:b/>
                <w:bCs/>
              </w:rPr>
            </w:pPr>
            <w:r>
              <w:rPr>
                <w:rFonts w:cs="TimesNewRomanPSMT"/>
                <w:b/>
                <w:color w:val="000000"/>
              </w:rPr>
              <w:t>Job Titles and Jo</w:t>
            </w:r>
            <w:r w:rsidR="00AB3C2A">
              <w:rPr>
                <w:rFonts w:cs="TimesNewRomanPSMT"/>
                <w:b/>
                <w:color w:val="000000"/>
              </w:rPr>
              <w:t>b</w:t>
            </w:r>
            <w:r>
              <w:rPr>
                <w:rFonts w:cs="TimesNewRomanPSMT"/>
                <w:b/>
                <w:color w:val="000000"/>
              </w:rPr>
              <w:t xml:space="preserve"> Summaries</w:t>
            </w:r>
            <w:r w:rsidRPr="005B6B5C">
              <w:rPr>
                <w:rFonts w:cs="TimesNewRomanPSMT"/>
                <w:b/>
                <w:color w:val="000000"/>
              </w:rPr>
              <w:t>:</w:t>
            </w:r>
            <w:r w:rsidRPr="005B6B5C">
              <w:rPr>
                <w:rFonts w:cs="TimesNewRomanPSMT"/>
                <w:color w:val="000000"/>
              </w:rPr>
              <w:t xml:space="preserve"> </w:t>
            </w:r>
          </w:p>
        </w:tc>
      </w:tr>
      <w:tr w:rsidR="00497111" w14:paraId="7C7F5463" w14:textId="77777777" w:rsidTr="00C220E9">
        <w:trPr>
          <w:gridAfter w:val="1"/>
          <w:wAfter w:w="9" w:type="pct"/>
        </w:trPr>
        <w:tc>
          <w:tcPr>
            <w:tcW w:w="4991" w:type="pct"/>
            <w:gridSpan w:val="4"/>
          </w:tcPr>
          <w:p w14:paraId="7C7F5460" w14:textId="77777777" w:rsidR="00497111" w:rsidRDefault="00497111" w:rsidP="00D617FD">
            <w:pPr>
              <w:spacing w:line="360" w:lineRule="auto"/>
              <w:rPr>
                <w:rFonts w:cs="Arial"/>
                <w:b/>
                <w:bCs/>
              </w:rPr>
            </w:pPr>
          </w:p>
          <w:p w14:paraId="0E9E68E8" w14:textId="77777777" w:rsidR="00E61604" w:rsidRDefault="00E61604" w:rsidP="00D617FD">
            <w:pPr>
              <w:spacing w:line="360" w:lineRule="auto"/>
              <w:rPr>
                <w:rFonts w:cs="Arial"/>
                <w:b/>
                <w:bCs/>
              </w:rPr>
            </w:pPr>
          </w:p>
          <w:p w14:paraId="7C7F5462" w14:textId="77777777" w:rsidR="00497111" w:rsidRDefault="00497111" w:rsidP="00D617FD">
            <w:pPr>
              <w:spacing w:line="360" w:lineRule="auto"/>
              <w:rPr>
                <w:rFonts w:cs="Arial"/>
                <w:b/>
                <w:bCs/>
              </w:rPr>
            </w:pPr>
          </w:p>
        </w:tc>
      </w:tr>
      <w:tr w:rsidR="00497111" w14:paraId="7C7F5467" w14:textId="77777777" w:rsidTr="00C220E9">
        <w:trPr>
          <w:gridAfter w:val="1"/>
          <w:wAfter w:w="9" w:type="pct"/>
        </w:trPr>
        <w:tc>
          <w:tcPr>
            <w:tcW w:w="4991" w:type="pct"/>
            <w:gridSpan w:val="4"/>
          </w:tcPr>
          <w:p w14:paraId="7C7F5464" w14:textId="77777777" w:rsidR="00497111" w:rsidRDefault="00497111" w:rsidP="00D617FD">
            <w:pPr>
              <w:spacing w:line="360" w:lineRule="auto"/>
              <w:rPr>
                <w:rFonts w:cs="Arial"/>
                <w:b/>
                <w:bCs/>
              </w:rPr>
            </w:pPr>
          </w:p>
          <w:p w14:paraId="6E2B3989" w14:textId="77777777" w:rsidR="00E61604" w:rsidRDefault="00E61604" w:rsidP="00D617FD">
            <w:pPr>
              <w:spacing w:line="360" w:lineRule="auto"/>
              <w:rPr>
                <w:rFonts w:cs="Arial"/>
                <w:b/>
                <w:bCs/>
              </w:rPr>
            </w:pPr>
          </w:p>
          <w:p w14:paraId="0B4B31E3" w14:textId="77777777" w:rsidR="00E61604" w:rsidRDefault="00E61604" w:rsidP="00D617FD">
            <w:pPr>
              <w:spacing w:line="360" w:lineRule="auto"/>
              <w:rPr>
                <w:rFonts w:cs="Arial"/>
                <w:b/>
                <w:bCs/>
              </w:rPr>
            </w:pPr>
          </w:p>
          <w:p w14:paraId="7C7F5466" w14:textId="77777777" w:rsidR="00497111" w:rsidRDefault="00497111" w:rsidP="00D617FD">
            <w:pPr>
              <w:spacing w:line="360" w:lineRule="auto"/>
              <w:rPr>
                <w:rFonts w:cs="Arial"/>
                <w:b/>
                <w:bCs/>
              </w:rPr>
            </w:pPr>
          </w:p>
        </w:tc>
      </w:tr>
      <w:tr w:rsidR="00497111" w14:paraId="7C7F546B" w14:textId="77777777" w:rsidTr="00C220E9">
        <w:trPr>
          <w:gridAfter w:val="1"/>
          <w:wAfter w:w="9" w:type="pct"/>
        </w:trPr>
        <w:tc>
          <w:tcPr>
            <w:tcW w:w="4991" w:type="pct"/>
            <w:gridSpan w:val="4"/>
          </w:tcPr>
          <w:p w14:paraId="6A85691A" w14:textId="77777777" w:rsidR="00AB3C2A" w:rsidRDefault="00AB3C2A" w:rsidP="00D617FD">
            <w:pPr>
              <w:spacing w:line="360" w:lineRule="auto"/>
              <w:rPr>
                <w:rFonts w:cs="Arial"/>
                <w:b/>
                <w:bCs/>
              </w:rPr>
            </w:pPr>
          </w:p>
          <w:p w14:paraId="5EC58158" w14:textId="77777777" w:rsidR="00497111" w:rsidRDefault="00497111" w:rsidP="00D617FD">
            <w:pPr>
              <w:spacing w:line="360" w:lineRule="auto"/>
              <w:rPr>
                <w:rFonts w:cs="Arial"/>
                <w:b/>
                <w:bCs/>
              </w:rPr>
            </w:pPr>
          </w:p>
          <w:p w14:paraId="412967A8" w14:textId="77777777" w:rsidR="00E61604" w:rsidRDefault="00E61604" w:rsidP="00D617FD">
            <w:pPr>
              <w:spacing w:line="360" w:lineRule="auto"/>
              <w:rPr>
                <w:rFonts w:cs="Arial"/>
                <w:b/>
                <w:bCs/>
              </w:rPr>
            </w:pPr>
          </w:p>
          <w:p w14:paraId="7C7F546A" w14:textId="77777777" w:rsidR="00E61604" w:rsidRDefault="00E61604" w:rsidP="00D617FD">
            <w:pPr>
              <w:spacing w:line="360" w:lineRule="auto"/>
              <w:rPr>
                <w:rFonts w:cs="Arial"/>
                <w:b/>
                <w:bCs/>
              </w:rPr>
            </w:pPr>
          </w:p>
        </w:tc>
      </w:tr>
      <w:tr w:rsidR="00497111" w14:paraId="7C7F546F" w14:textId="77777777" w:rsidTr="00C220E9">
        <w:trPr>
          <w:gridAfter w:val="1"/>
          <w:wAfter w:w="9" w:type="pct"/>
        </w:trPr>
        <w:tc>
          <w:tcPr>
            <w:tcW w:w="4991" w:type="pct"/>
            <w:gridSpan w:val="4"/>
          </w:tcPr>
          <w:p w14:paraId="7C7F546C" w14:textId="77777777" w:rsidR="00497111" w:rsidRDefault="00497111" w:rsidP="00D617FD">
            <w:pPr>
              <w:spacing w:line="360" w:lineRule="auto"/>
              <w:rPr>
                <w:rFonts w:cs="Arial"/>
                <w:b/>
                <w:bCs/>
              </w:rPr>
            </w:pPr>
          </w:p>
          <w:p w14:paraId="59FFE96E" w14:textId="77777777" w:rsidR="00E61604" w:rsidRDefault="00E61604" w:rsidP="00D617FD">
            <w:pPr>
              <w:spacing w:line="360" w:lineRule="auto"/>
              <w:rPr>
                <w:rFonts w:cs="Arial"/>
                <w:b/>
                <w:bCs/>
              </w:rPr>
            </w:pPr>
          </w:p>
          <w:p w14:paraId="7C7F546E" w14:textId="77777777" w:rsidR="00497111" w:rsidRDefault="00497111" w:rsidP="00D617FD">
            <w:pPr>
              <w:spacing w:line="360" w:lineRule="auto"/>
              <w:rPr>
                <w:rFonts w:cs="Arial"/>
                <w:b/>
                <w:bCs/>
              </w:rPr>
            </w:pPr>
          </w:p>
        </w:tc>
      </w:tr>
      <w:tr w:rsidR="00497111" w14:paraId="7C7F5472" w14:textId="77777777" w:rsidTr="00C220E9">
        <w:trPr>
          <w:gridAfter w:val="1"/>
          <w:wAfter w:w="9" w:type="pct"/>
        </w:trPr>
        <w:tc>
          <w:tcPr>
            <w:tcW w:w="4991" w:type="pct"/>
            <w:gridSpan w:val="4"/>
          </w:tcPr>
          <w:p w14:paraId="7C7F5470" w14:textId="77777777" w:rsidR="00497111" w:rsidRDefault="00497111" w:rsidP="00D617FD">
            <w:pPr>
              <w:spacing w:line="360" w:lineRule="auto"/>
              <w:rPr>
                <w:rFonts w:cs="Arial"/>
                <w:b/>
                <w:bCs/>
              </w:rPr>
            </w:pPr>
          </w:p>
          <w:p w14:paraId="49AB0058" w14:textId="77777777" w:rsidR="00497111" w:rsidRDefault="00497111" w:rsidP="00D617FD">
            <w:pPr>
              <w:spacing w:line="360" w:lineRule="auto"/>
              <w:rPr>
                <w:rFonts w:cs="Arial"/>
                <w:b/>
                <w:bCs/>
              </w:rPr>
            </w:pPr>
          </w:p>
          <w:p w14:paraId="7C7F5471" w14:textId="77777777" w:rsidR="00E61604" w:rsidRDefault="00E61604" w:rsidP="00D617FD">
            <w:pPr>
              <w:spacing w:line="360" w:lineRule="auto"/>
              <w:rPr>
                <w:rFonts w:cs="Arial"/>
                <w:b/>
                <w:bCs/>
              </w:rPr>
            </w:pPr>
          </w:p>
        </w:tc>
      </w:tr>
      <w:tr w:rsidR="00497111" w14:paraId="7C7F5475" w14:textId="77777777" w:rsidTr="00C220E9">
        <w:trPr>
          <w:gridAfter w:val="1"/>
          <w:wAfter w:w="9" w:type="pct"/>
        </w:trPr>
        <w:tc>
          <w:tcPr>
            <w:tcW w:w="4991" w:type="pct"/>
            <w:gridSpan w:val="4"/>
          </w:tcPr>
          <w:p w14:paraId="68DA7F8F" w14:textId="77777777" w:rsidR="005F1ECE" w:rsidRDefault="005F1ECE" w:rsidP="00D617FD">
            <w:pPr>
              <w:spacing w:line="360" w:lineRule="auto"/>
              <w:rPr>
                <w:rFonts w:cs="Arial"/>
                <w:b/>
                <w:bCs/>
              </w:rPr>
            </w:pPr>
          </w:p>
          <w:p w14:paraId="40391293" w14:textId="77777777" w:rsidR="00497111" w:rsidRDefault="00497111" w:rsidP="00D617FD">
            <w:pPr>
              <w:spacing w:line="360" w:lineRule="auto"/>
              <w:rPr>
                <w:rFonts w:cs="Arial"/>
                <w:b/>
                <w:bCs/>
              </w:rPr>
            </w:pPr>
          </w:p>
          <w:p w14:paraId="7C7F5474" w14:textId="77777777" w:rsidR="00E61604" w:rsidRDefault="00E61604" w:rsidP="00D617FD">
            <w:pPr>
              <w:spacing w:line="360" w:lineRule="auto"/>
              <w:rPr>
                <w:rFonts w:cs="Arial"/>
                <w:b/>
                <w:bCs/>
              </w:rPr>
            </w:pPr>
          </w:p>
        </w:tc>
      </w:tr>
      <w:tr w:rsidR="00497111" w14:paraId="7C7F5478" w14:textId="77777777" w:rsidTr="00C220E9">
        <w:trPr>
          <w:gridAfter w:val="1"/>
          <w:wAfter w:w="9" w:type="pct"/>
        </w:trPr>
        <w:tc>
          <w:tcPr>
            <w:tcW w:w="4991" w:type="pct"/>
            <w:gridSpan w:val="4"/>
          </w:tcPr>
          <w:p w14:paraId="215C719C" w14:textId="77777777" w:rsidR="005F1ECE" w:rsidRDefault="005F1ECE" w:rsidP="00D617FD">
            <w:pPr>
              <w:spacing w:line="360" w:lineRule="auto"/>
              <w:rPr>
                <w:rFonts w:cs="Arial"/>
                <w:b/>
                <w:bCs/>
              </w:rPr>
            </w:pPr>
          </w:p>
          <w:p w14:paraId="688A6CBD" w14:textId="77777777" w:rsidR="00E61604" w:rsidRDefault="00E61604" w:rsidP="00D617FD">
            <w:pPr>
              <w:spacing w:line="360" w:lineRule="auto"/>
              <w:rPr>
                <w:rFonts w:cs="Arial"/>
                <w:b/>
                <w:bCs/>
              </w:rPr>
            </w:pPr>
          </w:p>
          <w:p w14:paraId="7C7F5477" w14:textId="77777777" w:rsidR="00497111" w:rsidRDefault="00497111" w:rsidP="00D617FD">
            <w:pPr>
              <w:spacing w:line="360" w:lineRule="auto"/>
              <w:rPr>
                <w:rFonts w:cs="Arial"/>
                <w:b/>
                <w:bCs/>
              </w:rPr>
            </w:pPr>
          </w:p>
        </w:tc>
      </w:tr>
      <w:tr w:rsidR="00497111" w14:paraId="7C7F547B" w14:textId="77777777" w:rsidTr="00C220E9">
        <w:trPr>
          <w:gridAfter w:val="1"/>
          <w:wAfter w:w="9" w:type="pct"/>
        </w:trPr>
        <w:tc>
          <w:tcPr>
            <w:tcW w:w="4991" w:type="pct"/>
            <w:gridSpan w:val="4"/>
          </w:tcPr>
          <w:p w14:paraId="727F2D49" w14:textId="77777777" w:rsidR="00497111" w:rsidRDefault="00497111" w:rsidP="00D617FD">
            <w:pPr>
              <w:spacing w:line="360" w:lineRule="auto"/>
              <w:rPr>
                <w:rFonts w:cs="Arial"/>
                <w:b/>
                <w:bCs/>
              </w:rPr>
            </w:pPr>
          </w:p>
          <w:p w14:paraId="217A789C" w14:textId="77777777" w:rsidR="00E61604" w:rsidRDefault="00E61604" w:rsidP="00D617FD">
            <w:pPr>
              <w:spacing w:line="360" w:lineRule="auto"/>
              <w:rPr>
                <w:rFonts w:cs="Arial"/>
                <w:b/>
                <w:bCs/>
              </w:rPr>
            </w:pPr>
          </w:p>
          <w:p w14:paraId="7C7F547A" w14:textId="77777777" w:rsidR="005F1ECE" w:rsidRDefault="005F1ECE" w:rsidP="00D617FD">
            <w:pPr>
              <w:spacing w:line="360" w:lineRule="auto"/>
              <w:rPr>
                <w:rFonts w:cs="Arial"/>
                <w:b/>
                <w:bCs/>
              </w:rPr>
            </w:pPr>
          </w:p>
        </w:tc>
      </w:tr>
      <w:tr w:rsidR="00497111" w14:paraId="7C7F547E" w14:textId="77777777" w:rsidTr="00C220E9">
        <w:trPr>
          <w:gridAfter w:val="1"/>
          <w:wAfter w:w="9" w:type="pct"/>
        </w:trPr>
        <w:tc>
          <w:tcPr>
            <w:tcW w:w="4991" w:type="pct"/>
            <w:gridSpan w:val="4"/>
          </w:tcPr>
          <w:p w14:paraId="13F92B87" w14:textId="77777777" w:rsidR="00497111" w:rsidRDefault="00497111" w:rsidP="00D617FD">
            <w:pPr>
              <w:spacing w:line="360" w:lineRule="auto"/>
              <w:rPr>
                <w:rFonts w:cs="Arial"/>
                <w:b/>
                <w:bCs/>
              </w:rPr>
            </w:pPr>
          </w:p>
          <w:p w14:paraId="7271CC5D" w14:textId="77777777" w:rsidR="00E61604" w:rsidRDefault="00E61604" w:rsidP="00D617FD">
            <w:pPr>
              <w:spacing w:line="360" w:lineRule="auto"/>
              <w:rPr>
                <w:rFonts w:cs="Arial"/>
                <w:b/>
                <w:bCs/>
              </w:rPr>
            </w:pPr>
          </w:p>
          <w:p w14:paraId="7C7F547D" w14:textId="77777777" w:rsidR="005F1ECE" w:rsidRDefault="005F1ECE" w:rsidP="00D617FD">
            <w:pPr>
              <w:spacing w:line="360" w:lineRule="auto"/>
              <w:rPr>
                <w:rFonts w:cs="Arial"/>
                <w:b/>
                <w:bCs/>
              </w:rPr>
            </w:pPr>
          </w:p>
        </w:tc>
      </w:tr>
      <w:tr w:rsidR="006A0630" w14:paraId="7C7F5481" w14:textId="77777777" w:rsidTr="00C220E9">
        <w:trPr>
          <w:gridAfter w:val="1"/>
          <w:wAfter w:w="9" w:type="pct"/>
        </w:trPr>
        <w:tc>
          <w:tcPr>
            <w:tcW w:w="4991" w:type="pct"/>
            <w:gridSpan w:val="4"/>
          </w:tcPr>
          <w:p w14:paraId="5907A3FF" w14:textId="77777777" w:rsidR="006A0630" w:rsidRDefault="006A0630" w:rsidP="00D617FD">
            <w:pPr>
              <w:spacing w:line="360" w:lineRule="auto"/>
              <w:rPr>
                <w:rFonts w:cs="Arial"/>
                <w:b/>
                <w:bCs/>
              </w:rPr>
            </w:pPr>
          </w:p>
          <w:p w14:paraId="30081564" w14:textId="77777777" w:rsidR="00E61604" w:rsidRDefault="00E61604" w:rsidP="00D617FD">
            <w:pPr>
              <w:spacing w:line="360" w:lineRule="auto"/>
              <w:rPr>
                <w:rFonts w:cs="Arial"/>
                <w:b/>
                <w:bCs/>
              </w:rPr>
            </w:pPr>
          </w:p>
          <w:p w14:paraId="12BA07DF" w14:textId="77777777" w:rsidR="005F1ECE" w:rsidRDefault="005F1ECE" w:rsidP="00D617FD">
            <w:pPr>
              <w:spacing w:line="360" w:lineRule="auto"/>
              <w:rPr>
                <w:rFonts w:cs="Arial"/>
                <w:b/>
                <w:bCs/>
              </w:rPr>
            </w:pPr>
          </w:p>
          <w:p w14:paraId="7C7F5480" w14:textId="77777777" w:rsidR="00E61604" w:rsidRDefault="00E61604" w:rsidP="00D617FD">
            <w:pPr>
              <w:spacing w:line="360" w:lineRule="auto"/>
              <w:rPr>
                <w:rFonts w:cs="Arial"/>
                <w:b/>
                <w:bCs/>
              </w:rPr>
            </w:pPr>
          </w:p>
        </w:tc>
      </w:tr>
      <w:tr w:rsidR="00E61604" w14:paraId="154EE464" w14:textId="77777777" w:rsidTr="00C220E9">
        <w:trPr>
          <w:gridAfter w:val="1"/>
          <w:wAfter w:w="9" w:type="pct"/>
        </w:trPr>
        <w:tc>
          <w:tcPr>
            <w:tcW w:w="4991" w:type="pct"/>
            <w:gridSpan w:val="4"/>
          </w:tcPr>
          <w:p w14:paraId="0E9C9DF5" w14:textId="77777777" w:rsidR="00E61604" w:rsidRDefault="00E61604" w:rsidP="00D617FD">
            <w:pPr>
              <w:spacing w:line="360" w:lineRule="auto"/>
              <w:rPr>
                <w:rFonts w:cs="Arial"/>
                <w:b/>
                <w:bCs/>
              </w:rPr>
            </w:pPr>
          </w:p>
          <w:p w14:paraId="29647A60" w14:textId="77777777" w:rsidR="00E61604" w:rsidRDefault="00E61604" w:rsidP="00D617FD">
            <w:pPr>
              <w:spacing w:line="360" w:lineRule="auto"/>
              <w:rPr>
                <w:rFonts w:cs="Arial"/>
                <w:b/>
                <w:bCs/>
              </w:rPr>
            </w:pPr>
          </w:p>
          <w:p w14:paraId="0EB77B76" w14:textId="77777777" w:rsidR="00E61604" w:rsidRDefault="00E61604" w:rsidP="00D617FD">
            <w:pPr>
              <w:spacing w:line="360" w:lineRule="auto"/>
              <w:rPr>
                <w:rFonts w:cs="Arial"/>
                <w:b/>
                <w:bCs/>
              </w:rPr>
            </w:pPr>
          </w:p>
          <w:p w14:paraId="1663FF89" w14:textId="77777777" w:rsidR="00E61604" w:rsidRDefault="00E61604" w:rsidP="00D617FD">
            <w:pPr>
              <w:spacing w:line="360" w:lineRule="auto"/>
              <w:rPr>
                <w:rFonts w:cs="Arial"/>
                <w:b/>
                <w:bCs/>
              </w:rPr>
            </w:pPr>
          </w:p>
        </w:tc>
      </w:tr>
    </w:tbl>
    <w:p w14:paraId="7C7F5497" w14:textId="77777777" w:rsidR="005B6B5C" w:rsidRDefault="005B6B5C" w:rsidP="000A2A03">
      <w:pPr>
        <w:spacing w:line="360" w:lineRule="auto"/>
        <w:rPr>
          <w:rFonts w:cs="Arial"/>
          <w:b/>
          <w:bCs/>
        </w:rPr>
      </w:pPr>
    </w:p>
    <w:tbl>
      <w:tblPr>
        <w:tblStyle w:val="TableGrid"/>
        <w:tblW w:w="4984" w:type="pct"/>
        <w:tblLook w:val="04A0" w:firstRow="1" w:lastRow="0" w:firstColumn="1" w:lastColumn="0" w:noHBand="0" w:noVBand="1"/>
      </w:tblPr>
      <w:tblGrid>
        <w:gridCol w:w="7376"/>
        <w:gridCol w:w="1944"/>
      </w:tblGrid>
      <w:tr w:rsidR="000C7761" w14:paraId="7C7F549C" w14:textId="77777777" w:rsidTr="003F38FC">
        <w:tc>
          <w:tcPr>
            <w:tcW w:w="3957" w:type="pct"/>
          </w:tcPr>
          <w:p w14:paraId="7C7F549A" w14:textId="77777777" w:rsidR="000C7761" w:rsidRPr="002E0B4F" w:rsidRDefault="000C7761" w:rsidP="000C7761">
            <w:pPr>
              <w:rPr>
                <w:b/>
              </w:rPr>
            </w:pPr>
            <w:r w:rsidRPr="002E0B4F">
              <w:rPr>
                <w:b/>
              </w:rPr>
              <w:lastRenderedPageBreak/>
              <w:t>LINE ITEM</w:t>
            </w:r>
          </w:p>
        </w:tc>
        <w:tc>
          <w:tcPr>
            <w:tcW w:w="1043" w:type="pct"/>
          </w:tcPr>
          <w:p w14:paraId="7C7F549B" w14:textId="77777777" w:rsidR="000C7761" w:rsidRPr="002E0B4F" w:rsidRDefault="000C7761" w:rsidP="002F63FF">
            <w:pPr>
              <w:rPr>
                <w:b/>
              </w:rPr>
            </w:pPr>
            <w:r w:rsidRPr="002E0B4F">
              <w:rPr>
                <w:b/>
              </w:rPr>
              <w:t>TOTAL</w:t>
            </w:r>
          </w:p>
        </w:tc>
      </w:tr>
      <w:tr w:rsidR="000C7761" w14:paraId="7C7F549F" w14:textId="77777777" w:rsidTr="003F38FC">
        <w:tc>
          <w:tcPr>
            <w:tcW w:w="3957" w:type="pct"/>
            <w:shd w:val="clear" w:color="auto" w:fill="B8CCE4" w:themeFill="accent1" w:themeFillTint="66"/>
          </w:tcPr>
          <w:p w14:paraId="7C7F549D" w14:textId="77777777" w:rsidR="000C7761" w:rsidRPr="00016B6B" w:rsidRDefault="000C7761" w:rsidP="000C7761">
            <w:pPr>
              <w:rPr>
                <w:b/>
                <w:sz w:val="24"/>
                <w:szCs w:val="24"/>
              </w:rPr>
            </w:pPr>
            <w:r w:rsidRPr="00016B6B">
              <w:rPr>
                <w:b/>
                <w:sz w:val="24"/>
                <w:szCs w:val="24"/>
              </w:rPr>
              <w:t>FRINGE</w:t>
            </w:r>
          </w:p>
        </w:tc>
        <w:tc>
          <w:tcPr>
            <w:tcW w:w="1043" w:type="pct"/>
            <w:shd w:val="clear" w:color="auto" w:fill="B8CCE4" w:themeFill="accent1" w:themeFillTint="66"/>
          </w:tcPr>
          <w:p w14:paraId="7C7F549E" w14:textId="006E5204" w:rsidR="000C7761" w:rsidRPr="00016B6B" w:rsidRDefault="00016B6B" w:rsidP="002F63FF">
            <w:pPr>
              <w:rPr>
                <w:b/>
                <w:sz w:val="24"/>
                <w:szCs w:val="24"/>
              </w:rPr>
            </w:pPr>
            <w:r>
              <w:rPr>
                <w:b/>
                <w:sz w:val="24"/>
                <w:szCs w:val="24"/>
              </w:rPr>
              <w:t>$</w:t>
            </w:r>
          </w:p>
        </w:tc>
      </w:tr>
      <w:tr w:rsidR="000A2A03" w14:paraId="7C7F54A8" w14:textId="77777777" w:rsidTr="00DA5C0C">
        <w:tc>
          <w:tcPr>
            <w:tcW w:w="5000" w:type="pct"/>
            <w:gridSpan w:val="2"/>
            <w:vAlign w:val="center"/>
          </w:tcPr>
          <w:p w14:paraId="7C7F54A0" w14:textId="77777777" w:rsidR="00A9343A" w:rsidRPr="00A9343A" w:rsidRDefault="00A9343A" w:rsidP="005B6B5C">
            <w:pPr>
              <w:autoSpaceDE w:val="0"/>
              <w:autoSpaceDN w:val="0"/>
              <w:adjustRightInd w:val="0"/>
              <w:rPr>
                <w:rFonts w:cs="TimesNewRomanPSMT"/>
                <w:color w:val="000000"/>
              </w:rPr>
            </w:pPr>
            <w:r>
              <w:rPr>
                <w:rFonts w:cs="TimesNewRomanPSMT"/>
                <w:b/>
                <w:color w:val="000000"/>
              </w:rPr>
              <w:t>Calculations</w:t>
            </w:r>
            <w:r w:rsidRPr="00A9343A">
              <w:rPr>
                <w:rFonts w:cs="TimesNewRomanPSMT"/>
                <w:color w:val="000000"/>
              </w:rPr>
              <w:t>:  Enter the calculation</w:t>
            </w:r>
            <w:r>
              <w:rPr>
                <w:rFonts w:cs="TimesNewRomanPSMT"/>
                <w:color w:val="000000"/>
              </w:rPr>
              <w:t>s your tribe uses to determine the cost of fringe benefits.</w:t>
            </w:r>
          </w:p>
          <w:p w14:paraId="7C7F54A1" w14:textId="77777777" w:rsidR="00A9343A" w:rsidRPr="00A9343A" w:rsidRDefault="00A9343A" w:rsidP="005B6B5C">
            <w:pPr>
              <w:autoSpaceDE w:val="0"/>
              <w:autoSpaceDN w:val="0"/>
              <w:adjustRightInd w:val="0"/>
              <w:rPr>
                <w:rFonts w:cs="TimesNewRomanPSMT"/>
                <w:color w:val="000000"/>
              </w:rPr>
            </w:pPr>
            <w:r>
              <w:rPr>
                <w:rFonts w:cs="TimesNewRomanPSMT"/>
                <w:b/>
                <w:color w:val="000000"/>
              </w:rPr>
              <w:t xml:space="preserve">Justification: </w:t>
            </w:r>
            <w:r>
              <w:rPr>
                <w:rFonts w:cs="TimesNewRomanPSMT"/>
                <w:color w:val="000000"/>
              </w:rPr>
              <w:t>Provide a narrative describing how your tribe calculates each fringe benefit amount and health benefit costs.</w:t>
            </w:r>
          </w:p>
          <w:p w14:paraId="7C7F54A2" w14:textId="6F450817" w:rsidR="00A9343A" w:rsidRPr="00A9343A" w:rsidRDefault="00A9343A" w:rsidP="00A9343A">
            <w:pPr>
              <w:rPr>
                <w:b/>
                <w:u w:val="single"/>
              </w:rPr>
            </w:pPr>
            <w:r w:rsidRPr="00A9343A">
              <w:rPr>
                <w:b/>
                <w:u w:val="single"/>
              </w:rPr>
              <w:t>EXAMPLE:</w:t>
            </w:r>
            <w:r w:rsidR="00AB3C2A">
              <w:rPr>
                <w:b/>
                <w:u w:val="single"/>
              </w:rPr>
              <w:t xml:space="preserve"> </w:t>
            </w:r>
          </w:p>
          <w:p w14:paraId="7C7F54A3" w14:textId="2CAD1713" w:rsidR="00A9343A" w:rsidRDefault="00A9343A" w:rsidP="00A9343A">
            <w:r>
              <w:t>FICA</w:t>
            </w:r>
            <w:r>
              <w:rPr>
                <w:rStyle w:val="FootnoteReference"/>
              </w:rPr>
              <w:footnoteReference w:id="2"/>
            </w:r>
            <w:r>
              <w:t xml:space="preserve">  is calculated at the rate of </w:t>
            </w:r>
            <w:r w:rsidR="00AB3C2A">
              <w:rPr>
                <w:rStyle w:val="st1"/>
                <w:rFonts w:cs="Arial"/>
                <w:bCs/>
                <w:color w:val="000000"/>
              </w:rPr>
              <w:t>_____</w:t>
            </w:r>
            <w:r>
              <w:rPr>
                <w:rStyle w:val="st1"/>
                <w:rFonts w:cs="Arial"/>
                <w:bCs/>
                <w:color w:val="000000"/>
              </w:rPr>
              <w:t>% of total salaries.</w:t>
            </w:r>
          </w:p>
          <w:p w14:paraId="7C7F54A4" w14:textId="49C3B3DC" w:rsidR="00A9343A" w:rsidRDefault="00A9343A" w:rsidP="00A9343A">
            <w:r>
              <w:t>SUTA</w:t>
            </w:r>
            <w:r>
              <w:rPr>
                <w:rStyle w:val="FootnoteReference"/>
              </w:rPr>
              <w:footnoteReference w:id="3"/>
            </w:r>
            <w:r>
              <w:t xml:space="preserve"> is calculated at the </w:t>
            </w:r>
            <w:r>
              <w:rPr>
                <w:rStyle w:val="st1"/>
                <w:rFonts w:cs="Arial"/>
                <w:bCs/>
                <w:color w:val="000000"/>
              </w:rPr>
              <w:t xml:space="preserve">rate of </w:t>
            </w:r>
            <w:r w:rsidR="00AB3C2A">
              <w:rPr>
                <w:rStyle w:val="st1"/>
                <w:rFonts w:cs="Arial"/>
                <w:bCs/>
                <w:color w:val="000000"/>
              </w:rPr>
              <w:t>_____</w:t>
            </w:r>
            <w:r>
              <w:rPr>
                <w:rStyle w:val="st1"/>
                <w:rFonts w:cs="Arial"/>
                <w:bCs/>
                <w:color w:val="000000"/>
              </w:rPr>
              <w:t>% of total salaries.</w:t>
            </w:r>
          </w:p>
          <w:p w14:paraId="7C7F54A5" w14:textId="3D07C6F7" w:rsidR="00A9343A" w:rsidRDefault="00A9343A" w:rsidP="00A9343A">
            <w:r>
              <w:t>Medicare</w:t>
            </w:r>
            <w:r>
              <w:rPr>
                <w:rStyle w:val="FootnoteReference"/>
              </w:rPr>
              <w:footnoteReference w:id="4"/>
            </w:r>
            <w:r>
              <w:t xml:space="preserve"> is calculated at the rate of </w:t>
            </w:r>
            <w:r w:rsidR="00AB3C2A">
              <w:t>_____</w:t>
            </w:r>
            <w:r>
              <w:t>% of total salaries.</w:t>
            </w:r>
          </w:p>
          <w:p w14:paraId="7C7F54A6" w14:textId="73F3D32D" w:rsidR="00A9343A" w:rsidRDefault="00BF42A8" w:rsidP="00A9343A">
            <w:proofErr w:type="spellStart"/>
            <w:r>
              <w:t>Worker</w:t>
            </w:r>
            <w:r w:rsidR="00276279">
              <w:t>man</w:t>
            </w:r>
            <w:r w:rsidR="00C42997">
              <w:t>’</w:t>
            </w:r>
            <w:r>
              <w:t>s</w:t>
            </w:r>
            <w:proofErr w:type="spellEnd"/>
            <w:r w:rsidR="00A9343A">
              <w:t xml:space="preserve"> Compensation</w:t>
            </w:r>
            <w:r w:rsidR="00A9343A">
              <w:rPr>
                <w:rStyle w:val="FootnoteReference"/>
              </w:rPr>
              <w:footnoteReference w:id="5"/>
            </w:r>
            <w:r w:rsidR="00A9343A">
              <w:t xml:space="preserve"> is calculated at </w:t>
            </w:r>
            <w:r w:rsidR="00AB3C2A">
              <w:t>_____</w:t>
            </w:r>
            <w:r w:rsidR="00A9343A">
              <w:t>% of total salaries.</w:t>
            </w:r>
          </w:p>
          <w:p w14:paraId="7C7F54A7" w14:textId="28980A92" w:rsidR="00A9343A" w:rsidRPr="005B6B5C" w:rsidRDefault="00A9343A" w:rsidP="00AB3C2A">
            <w:pPr>
              <w:autoSpaceDE w:val="0"/>
              <w:autoSpaceDN w:val="0"/>
              <w:adjustRightInd w:val="0"/>
              <w:rPr>
                <w:rFonts w:cs="TimesNewRomanPSMT"/>
                <w:color w:val="000000"/>
              </w:rPr>
            </w:pPr>
            <w:r>
              <w:t>Retirement</w:t>
            </w:r>
            <w:r>
              <w:rPr>
                <w:rStyle w:val="FootnoteReference"/>
              </w:rPr>
              <w:footnoteReference w:id="6"/>
            </w:r>
            <w:r>
              <w:t xml:space="preserve"> is calculated at </w:t>
            </w:r>
            <w:r w:rsidR="00AB3C2A">
              <w:t>_____</w:t>
            </w:r>
            <w:r>
              <w:t>% of total salaries</w:t>
            </w:r>
            <w:r w:rsidR="00BF42A8">
              <w:t>.</w:t>
            </w:r>
          </w:p>
        </w:tc>
      </w:tr>
      <w:tr w:rsidR="0065541A" w14:paraId="7C7F54AD" w14:textId="77777777" w:rsidTr="00E74C54">
        <w:tc>
          <w:tcPr>
            <w:tcW w:w="3957" w:type="pct"/>
          </w:tcPr>
          <w:p w14:paraId="7C7F54A9" w14:textId="77777777" w:rsidR="0065541A" w:rsidRDefault="0065541A"/>
          <w:p w14:paraId="7C7F54AA" w14:textId="21C2DAF8" w:rsidR="0065541A" w:rsidRDefault="0065541A"/>
        </w:tc>
        <w:tc>
          <w:tcPr>
            <w:tcW w:w="1043" w:type="pct"/>
            <w:shd w:val="clear" w:color="auto" w:fill="DBE5F1" w:themeFill="accent1" w:themeFillTint="33"/>
            <w:vAlign w:val="center"/>
          </w:tcPr>
          <w:p w14:paraId="7C7F54AB" w14:textId="27569714" w:rsidR="0065541A" w:rsidRPr="002E3733" w:rsidRDefault="00323B55" w:rsidP="00DA5C0C">
            <w:pPr>
              <w:ind w:left="220" w:hanging="220"/>
              <w:jc w:val="center"/>
              <w:rPr>
                <w:b/>
                <w:bCs/>
              </w:rPr>
            </w:pPr>
            <w:r w:rsidRPr="002E3733">
              <w:rPr>
                <w:b/>
                <w:bCs/>
              </w:rPr>
              <w:t>Total Budget</w:t>
            </w:r>
          </w:p>
        </w:tc>
      </w:tr>
      <w:tr w:rsidR="0065541A" w14:paraId="7C7F54B2" w14:textId="77777777" w:rsidTr="00E74C54">
        <w:trPr>
          <w:trHeight w:val="287"/>
        </w:trPr>
        <w:tc>
          <w:tcPr>
            <w:tcW w:w="3957" w:type="pct"/>
          </w:tcPr>
          <w:p w14:paraId="7C7F54AE" w14:textId="4B570E72" w:rsidR="0065541A" w:rsidRDefault="0065541A" w:rsidP="0002664A">
            <w:pPr>
              <w:rPr>
                <w:rFonts w:cs="Arial"/>
                <w:bCs/>
              </w:rPr>
            </w:pPr>
            <w:r>
              <w:t>Calculations and Justification Narrative</w:t>
            </w:r>
          </w:p>
        </w:tc>
        <w:tc>
          <w:tcPr>
            <w:tcW w:w="1043" w:type="pct"/>
            <w:shd w:val="clear" w:color="auto" w:fill="DBE5F1" w:themeFill="accent1" w:themeFillTint="33"/>
            <w:vAlign w:val="center"/>
          </w:tcPr>
          <w:p w14:paraId="7C7F54AF" w14:textId="77777777" w:rsidR="0065541A" w:rsidRDefault="0065541A" w:rsidP="00FB75C2">
            <w:pPr>
              <w:spacing w:line="360" w:lineRule="auto"/>
              <w:jc w:val="center"/>
              <w:rPr>
                <w:rFonts w:cs="Arial"/>
                <w:bCs/>
              </w:rPr>
            </w:pPr>
          </w:p>
        </w:tc>
      </w:tr>
      <w:tr w:rsidR="0065541A" w14:paraId="7C7F54B7" w14:textId="77777777" w:rsidTr="00E74C54">
        <w:tc>
          <w:tcPr>
            <w:tcW w:w="3957" w:type="pct"/>
            <w:vAlign w:val="center"/>
          </w:tcPr>
          <w:p w14:paraId="7C7F54B3" w14:textId="4EE7E669" w:rsidR="0065541A" w:rsidRDefault="0065541A" w:rsidP="0002664A">
            <w:pPr>
              <w:rPr>
                <w:rFonts w:cs="Arial"/>
                <w:bCs/>
              </w:rPr>
            </w:pPr>
          </w:p>
        </w:tc>
        <w:tc>
          <w:tcPr>
            <w:tcW w:w="1043" w:type="pct"/>
            <w:shd w:val="clear" w:color="auto" w:fill="DBE5F1" w:themeFill="accent1" w:themeFillTint="33"/>
            <w:vAlign w:val="center"/>
          </w:tcPr>
          <w:p w14:paraId="7C7F54B4" w14:textId="457C5C26" w:rsidR="0065541A" w:rsidRDefault="0065541A" w:rsidP="00497111">
            <w:pPr>
              <w:spacing w:line="360" w:lineRule="auto"/>
              <w:jc w:val="right"/>
              <w:rPr>
                <w:rFonts w:cs="Arial"/>
                <w:bCs/>
              </w:rPr>
            </w:pPr>
          </w:p>
        </w:tc>
      </w:tr>
      <w:tr w:rsidR="0065541A" w14:paraId="7C7F54BC" w14:textId="77777777" w:rsidTr="00E74C54">
        <w:tc>
          <w:tcPr>
            <w:tcW w:w="3957" w:type="pct"/>
            <w:vAlign w:val="center"/>
          </w:tcPr>
          <w:p w14:paraId="7C7F54B8" w14:textId="77777777" w:rsidR="0065541A" w:rsidRDefault="0065541A" w:rsidP="0002664A">
            <w:pPr>
              <w:rPr>
                <w:rFonts w:cs="Arial"/>
                <w:bCs/>
              </w:rPr>
            </w:pPr>
          </w:p>
        </w:tc>
        <w:tc>
          <w:tcPr>
            <w:tcW w:w="1043" w:type="pct"/>
            <w:shd w:val="clear" w:color="auto" w:fill="DBE5F1" w:themeFill="accent1" w:themeFillTint="33"/>
            <w:vAlign w:val="center"/>
          </w:tcPr>
          <w:p w14:paraId="7C7F54B9" w14:textId="77777777" w:rsidR="0065541A" w:rsidRDefault="0065541A" w:rsidP="006A0630">
            <w:pPr>
              <w:spacing w:line="360" w:lineRule="auto"/>
              <w:jc w:val="right"/>
              <w:rPr>
                <w:rFonts w:cs="Arial"/>
                <w:bCs/>
              </w:rPr>
            </w:pPr>
          </w:p>
        </w:tc>
      </w:tr>
      <w:tr w:rsidR="0065541A" w14:paraId="7C7F54C1" w14:textId="77777777" w:rsidTr="00E74C54">
        <w:trPr>
          <w:trHeight w:val="368"/>
        </w:trPr>
        <w:tc>
          <w:tcPr>
            <w:tcW w:w="3957" w:type="pct"/>
            <w:vAlign w:val="center"/>
          </w:tcPr>
          <w:p w14:paraId="7C7F54BD" w14:textId="77777777" w:rsidR="0065541A" w:rsidRDefault="0065541A" w:rsidP="0002664A">
            <w:pPr>
              <w:rPr>
                <w:rFonts w:cs="Arial"/>
                <w:bCs/>
              </w:rPr>
            </w:pPr>
          </w:p>
        </w:tc>
        <w:tc>
          <w:tcPr>
            <w:tcW w:w="1043" w:type="pct"/>
            <w:shd w:val="clear" w:color="auto" w:fill="DBE5F1" w:themeFill="accent1" w:themeFillTint="33"/>
            <w:vAlign w:val="center"/>
          </w:tcPr>
          <w:p w14:paraId="7C7F54BE" w14:textId="77777777" w:rsidR="0065541A" w:rsidRDefault="0065541A" w:rsidP="0002664A">
            <w:pPr>
              <w:jc w:val="right"/>
              <w:rPr>
                <w:rFonts w:cs="Arial"/>
                <w:bCs/>
              </w:rPr>
            </w:pPr>
          </w:p>
        </w:tc>
      </w:tr>
      <w:tr w:rsidR="0065541A" w14:paraId="7C7F54C6" w14:textId="77777777" w:rsidTr="00E74C54">
        <w:trPr>
          <w:trHeight w:val="350"/>
        </w:trPr>
        <w:tc>
          <w:tcPr>
            <w:tcW w:w="3957" w:type="pct"/>
            <w:vAlign w:val="center"/>
          </w:tcPr>
          <w:p w14:paraId="7C7F54C2" w14:textId="77777777" w:rsidR="0065541A" w:rsidRDefault="0065541A" w:rsidP="0002664A">
            <w:pPr>
              <w:rPr>
                <w:rFonts w:cs="Arial"/>
                <w:bCs/>
              </w:rPr>
            </w:pPr>
          </w:p>
        </w:tc>
        <w:tc>
          <w:tcPr>
            <w:tcW w:w="1043" w:type="pct"/>
            <w:shd w:val="clear" w:color="auto" w:fill="DBE5F1" w:themeFill="accent1" w:themeFillTint="33"/>
            <w:vAlign w:val="center"/>
          </w:tcPr>
          <w:p w14:paraId="7C7F54C3" w14:textId="77777777" w:rsidR="0065541A" w:rsidRDefault="0065541A" w:rsidP="0002664A">
            <w:pPr>
              <w:jc w:val="right"/>
              <w:rPr>
                <w:rFonts w:cs="Arial"/>
                <w:bCs/>
              </w:rPr>
            </w:pPr>
          </w:p>
        </w:tc>
      </w:tr>
      <w:tr w:rsidR="0065541A" w14:paraId="7C7F54CB" w14:textId="77777777" w:rsidTr="00E74C54">
        <w:trPr>
          <w:trHeight w:val="350"/>
        </w:trPr>
        <w:tc>
          <w:tcPr>
            <w:tcW w:w="3957" w:type="pct"/>
            <w:vAlign w:val="center"/>
          </w:tcPr>
          <w:p w14:paraId="7C7F54C7" w14:textId="77777777" w:rsidR="0065541A" w:rsidRDefault="0065541A" w:rsidP="0002664A">
            <w:pPr>
              <w:rPr>
                <w:rFonts w:cs="Arial"/>
                <w:bCs/>
              </w:rPr>
            </w:pPr>
          </w:p>
        </w:tc>
        <w:tc>
          <w:tcPr>
            <w:tcW w:w="1043" w:type="pct"/>
            <w:shd w:val="clear" w:color="auto" w:fill="DBE5F1" w:themeFill="accent1" w:themeFillTint="33"/>
            <w:vAlign w:val="center"/>
          </w:tcPr>
          <w:p w14:paraId="7C7F54C8" w14:textId="77777777" w:rsidR="0065541A" w:rsidRDefault="0065541A" w:rsidP="0002664A">
            <w:pPr>
              <w:jc w:val="right"/>
              <w:rPr>
                <w:rFonts w:cs="Arial"/>
                <w:bCs/>
              </w:rPr>
            </w:pPr>
          </w:p>
        </w:tc>
      </w:tr>
      <w:tr w:rsidR="0065541A" w14:paraId="7C7F54D0" w14:textId="77777777" w:rsidTr="00E74C54">
        <w:trPr>
          <w:trHeight w:val="350"/>
        </w:trPr>
        <w:tc>
          <w:tcPr>
            <w:tcW w:w="3957" w:type="pct"/>
            <w:vAlign w:val="center"/>
          </w:tcPr>
          <w:p w14:paraId="7C7F54CC" w14:textId="77777777" w:rsidR="0065541A" w:rsidRDefault="0065541A" w:rsidP="0002664A">
            <w:pPr>
              <w:rPr>
                <w:rFonts w:cs="Arial"/>
                <w:bCs/>
              </w:rPr>
            </w:pPr>
          </w:p>
        </w:tc>
        <w:tc>
          <w:tcPr>
            <w:tcW w:w="1043" w:type="pct"/>
            <w:shd w:val="clear" w:color="auto" w:fill="DBE5F1" w:themeFill="accent1" w:themeFillTint="33"/>
            <w:vAlign w:val="center"/>
          </w:tcPr>
          <w:p w14:paraId="7C7F54CD" w14:textId="77777777" w:rsidR="0065541A" w:rsidRDefault="0065541A" w:rsidP="0002664A">
            <w:pPr>
              <w:jc w:val="right"/>
              <w:rPr>
                <w:rFonts w:cs="Arial"/>
                <w:bCs/>
              </w:rPr>
            </w:pPr>
          </w:p>
        </w:tc>
      </w:tr>
      <w:tr w:rsidR="0065541A" w14:paraId="7C7F54D5" w14:textId="77777777" w:rsidTr="00E74C54">
        <w:trPr>
          <w:trHeight w:val="350"/>
        </w:trPr>
        <w:tc>
          <w:tcPr>
            <w:tcW w:w="3957" w:type="pct"/>
            <w:vAlign w:val="center"/>
          </w:tcPr>
          <w:p w14:paraId="7C7F54D1" w14:textId="77777777" w:rsidR="0065541A" w:rsidRDefault="0065541A" w:rsidP="0002664A">
            <w:pPr>
              <w:rPr>
                <w:rFonts w:cs="Arial"/>
                <w:bCs/>
              </w:rPr>
            </w:pPr>
          </w:p>
        </w:tc>
        <w:tc>
          <w:tcPr>
            <w:tcW w:w="1043" w:type="pct"/>
            <w:shd w:val="clear" w:color="auto" w:fill="DBE5F1" w:themeFill="accent1" w:themeFillTint="33"/>
            <w:vAlign w:val="center"/>
          </w:tcPr>
          <w:p w14:paraId="7C7F54D2" w14:textId="77777777" w:rsidR="0065541A" w:rsidRDefault="0065541A" w:rsidP="0002664A">
            <w:pPr>
              <w:jc w:val="right"/>
              <w:rPr>
                <w:rFonts w:cs="Arial"/>
                <w:bCs/>
              </w:rPr>
            </w:pPr>
          </w:p>
        </w:tc>
      </w:tr>
      <w:tr w:rsidR="0065541A" w14:paraId="7C7F54DA" w14:textId="77777777" w:rsidTr="00E74C54">
        <w:trPr>
          <w:trHeight w:val="350"/>
        </w:trPr>
        <w:tc>
          <w:tcPr>
            <w:tcW w:w="3957" w:type="pct"/>
            <w:vAlign w:val="center"/>
          </w:tcPr>
          <w:p w14:paraId="7C7F54D6" w14:textId="77777777" w:rsidR="0065541A" w:rsidRDefault="0065541A" w:rsidP="0002664A">
            <w:pPr>
              <w:rPr>
                <w:rFonts w:cs="Arial"/>
                <w:bCs/>
              </w:rPr>
            </w:pPr>
          </w:p>
        </w:tc>
        <w:tc>
          <w:tcPr>
            <w:tcW w:w="1043" w:type="pct"/>
            <w:shd w:val="clear" w:color="auto" w:fill="DBE5F1" w:themeFill="accent1" w:themeFillTint="33"/>
            <w:vAlign w:val="center"/>
          </w:tcPr>
          <w:p w14:paraId="7C7F54D7" w14:textId="77777777" w:rsidR="0065541A" w:rsidRDefault="0065541A" w:rsidP="0002664A">
            <w:pPr>
              <w:jc w:val="right"/>
              <w:rPr>
                <w:rFonts w:cs="Arial"/>
                <w:bCs/>
              </w:rPr>
            </w:pPr>
          </w:p>
        </w:tc>
      </w:tr>
      <w:tr w:rsidR="0065541A" w14:paraId="7C7F54DF" w14:textId="77777777" w:rsidTr="00E74C54">
        <w:trPr>
          <w:trHeight w:val="350"/>
        </w:trPr>
        <w:tc>
          <w:tcPr>
            <w:tcW w:w="3957" w:type="pct"/>
            <w:vAlign w:val="center"/>
          </w:tcPr>
          <w:p w14:paraId="7C7F54DB" w14:textId="77777777" w:rsidR="0065541A" w:rsidRDefault="0065541A" w:rsidP="0002664A">
            <w:pPr>
              <w:rPr>
                <w:rFonts w:cs="Arial"/>
                <w:bCs/>
              </w:rPr>
            </w:pPr>
          </w:p>
        </w:tc>
        <w:tc>
          <w:tcPr>
            <w:tcW w:w="1043" w:type="pct"/>
            <w:shd w:val="clear" w:color="auto" w:fill="DBE5F1" w:themeFill="accent1" w:themeFillTint="33"/>
            <w:vAlign w:val="center"/>
          </w:tcPr>
          <w:p w14:paraId="7C7F54DC" w14:textId="77777777" w:rsidR="0065541A" w:rsidRDefault="0065541A" w:rsidP="0002664A">
            <w:pPr>
              <w:jc w:val="right"/>
              <w:rPr>
                <w:rFonts w:cs="Arial"/>
                <w:bCs/>
              </w:rPr>
            </w:pPr>
          </w:p>
        </w:tc>
      </w:tr>
      <w:tr w:rsidR="0065541A" w14:paraId="7C7F54E4" w14:textId="77777777" w:rsidTr="00E74C54">
        <w:trPr>
          <w:trHeight w:val="350"/>
        </w:trPr>
        <w:tc>
          <w:tcPr>
            <w:tcW w:w="3957" w:type="pct"/>
            <w:tcBorders>
              <w:bottom w:val="double" w:sz="4" w:space="0" w:color="auto"/>
            </w:tcBorders>
            <w:vAlign w:val="center"/>
          </w:tcPr>
          <w:p w14:paraId="7C7F54E0" w14:textId="77777777" w:rsidR="0065541A" w:rsidRPr="003513C4" w:rsidRDefault="0065541A" w:rsidP="0002664A">
            <w:pPr>
              <w:rPr>
                <w:rFonts w:cs="Arial"/>
                <w:bCs/>
              </w:rPr>
            </w:pPr>
          </w:p>
        </w:tc>
        <w:tc>
          <w:tcPr>
            <w:tcW w:w="1043" w:type="pct"/>
            <w:tcBorders>
              <w:bottom w:val="double" w:sz="4" w:space="0" w:color="auto"/>
            </w:tcBorders>
            <w:shd w:val="clear" w:color="auto" w:fill="DBE5F1" w:themeFill="accent1" w:themeFillTint="33"/>
            <w:vAlign w:val="center"/>
          </w:tcPr>
          <w:p w14:paraId="7C7F54E1" w14:textId="77777777" w:rsidR="0065541A" w:rsidRDefault="0065541A" w:rsidP="0002664A">
            <w:pPr>
              <w:jc w:val="right"/>
              <w:rPr>
                <w:rFonts w:cs="Arial"/>
                <w:bCs/>
              </w:rPr>
            </w:pPr>
          </w:p>
        </w:tc>
      </w:tr>
      <w:tr w:rsidR="0065541A" w14:paraId="7C7F54E9" w14:textId="77777777" w:rsidTr="00E74C54">
        <w:trPr>
          <w:trHeight w:val="350"/>
        </w:trPr>
        <w:tc>
          <w:tcPr>
            <w:tcW w:w="3957" w:type="pct"/>
            <w:tcBorders>
              <w:top w:val="double" w:sz="4" w:space="0" w:color="auto"/>
            </w:tcBorders>
            <w:vAlign w:val="center"/>
          </w:tcPr>
          <w:p w14:paraId="7C7F54E5" w14:textId="77777777" w:rsidR="0065541A" w:rsidRPr="00491C91" w:rsidRDefault="0065541A" w:rsidP="0002664A">
            <w:pPr>
              <w:rPr>
                <w:rFonts w:cs="Arial"/>
                <w:b/>
                <w:bCs/>
              </w:rPr>
            </w:pPr>
            <w:r>
              <w:rPr>
                <w:rFonts w:cs="Arial"/>
                <w:b/>
                <w:bCs/>
              </w:rPr>
              <w:t>TOTALS:</w:t>
            </w:r>
          </w:p>
        </w:tc>
        <w:tc>
          <w:tcPr>
            <w:tcW w:w="1043" w:type="pct"/>
            <w:tcBorders>
              <w:top w:val="double" w:sz="4" w:space="0" w:color="auto"/>
            </w:tcBorders>
            <w:shd w:val="clear" w:color="auto" w:fill="DBE5F1" w:themeFill="accent1" w:themeFillTint="33"/>
          </w:tcPr>
          <w:p w14:paraId="7C7F54E6" w14:textId="5612E655" w:rsidR="0065541A" w:rsidRPr="00497111" w:rsidRDefault="0065541A" w:rsidP="00497111">
            <w:pPr>
              <w:spacing w:line="360" w:lineRule="auto"/>
              <w:jc w:val="right"/>
              <w:rPr>
                <w:rFonts w:cs="Arial"/>
                <w:b/>
                <w:bCs/>
              </w:rPr>
            </w:pPr>
          </w:p>
        </w:tc>
      </w:tr>
    </w:tbl>
    <w:p w14:paraId="7C7F54EA" w14:textId="77777777" w:rsidR="000A2A03" w:rsidRDefault="000A2A03"/>
    <w:p w14:paraId="6C7A7910" w14:textId="77777777" w:rsidR="00E61604" w:rsidRDefault="00E61604"/>
    <w:tbl>
      <w:tblPr>
        <w:tblStyle w:val="TableGrid"/>
        <w:tblW w:w="5000" w:type="pct"/>
        <w:tblLook w:val="04A0" w:firstRow="1" w:lastRow="0" w:firstColumn="1" w:lastColumn="0" w:noHBand="0" w:noVBand="1"/>
      </w:tblPr>
      <w:tblGrid>
        <w:gridCol w:w="2613"/>
        <w:gridCol w:w="1419"/>
        <w:gridCol w:w="3302"/>
        <w:gridCol w:w="2016"/>
      </w:tblGrid>
      <w:tr w:rsidR="006C7F6E" w14:paraId="7C7F54EF" w14:textId="77777777" w:rsidTr="00A43AF4">
        <w:tc>
          <w:tcPr>
            <w:tcW w:w="3922" w:type="pct"/>
            <w:gridSpan w:val="3"/>
          </w:tcPr>
          <w:p w14:paraId="7C7F54ED" w14:textId="77777777" w:rsidR="000C7761" w:rsidRPr="002E0B4F" w:rsidRDefault="000C7761" w:rsidP="000C7761">
            <w:pPr>
              <w:rPr>
                <w:b/>
              </w:rPr>
            </w:pPr>
            <w:r w:rsidRPr="002E0B4F">
              <w:rPr>
                <w:b/>
              </w:rPr>
              <w:t>LINE ITEM</w:t>
            </w:r>
          </w:p>
        </w:tc>
        <w:tc>
          <w:tcPr>
            <w:tcW w:w="1078" w:type="pct"/>
          </w:tcPr>
          <w:p w14:paraId="7C7F54EE" w14:textId="77777777" w:rsidR="000C7761" w:rsidRPr="002E0B4F" w:rsidRDefault="000C7761" w:rsidP="002F63FF">
            <w:pPr>
              <w:rPr>
                <w:b/>
              </w:rPr>
            </w:pPr>
            <w:r w:rsidRPr="002E0B4F">
              <w:rPr>
                <w:b/>
              </w:rPr>
              <w:t>TOTAL</w:t>
            </w:r>
          </w:p>
        </w:tc>
      </w:tr>
      <w:tr w:rsidR="00E74C54" w14:paraId="7C7F54F2" w14:textId="77777777" w:rsidTr="00A43AF4">
        <w:tc>
          <w:tcPr>
            <w:tcW w:w="3922" w:type="pct"/>
            <w:gridSpan w:val="3"/>
            <w:tcBorders>
              <w:bottom w:val="single" w:sz="4" w:space="0" w:color="auto"/>
            </w:tcBorders>
            <w:shd w:val="clear" w:color="auto" w:fill="B8CCE4" w:themeFill="accent1" w:themeFillTint="66"/>
          </w:tcPr>
          <w:p w14:paraId="7C7F54F0" w14:textId="77777777" w:rsidR="000C7761" w:rsidRPr="00016B6B" w:rsidRDefault="000C7761" w:rsidP="000C7761">
            <w:pPr>
              <w:rPr>
                <w:b/>
                <w:sz w:val="24"/>
                <w:szCs w:val="24"/>
              </w:rPr>
            </w:pPr>
            <w:r w:rsidRPr="00016B6B">
              <w:rPr>
                <w:b/>
                <w:sz w:val="24"/>
                <w:szCs w:val="24"/>
              </w:rPr>
              <w:t>TRAVEL</w:t>
            </w:r>
          </w:p>
        </w:tc>
        <w:tc>
          <w:tcPr>
            <w:tcW w:w="1078" w:type="pct"/>
            <w:tcBorders>
              <w:bottom w:val="single" w:sz="4" w:space="0" w:color="auto"/>
            </w:tcBorders>
            <w:shd w:val="clear" w:color="auto" w:fill="B8CCE4" w:themeFill="accent1" w:themeFillTint="66"/>
          </w:tcPr>
          <w:p w14:paraId="7C7F54F1" w14:textId="4F3FBC5E" w:rsidR="000C7761" w:rsidRPr="00016B6B" w:rsidRDefault="00F32D22" w:rsidP="002F63FF">
            <w:pPr>
              <w:rPr>
                <w:b/>
                <w:sz w:val="24"/>
                <w:szCs w:val="24"/>
              </w:rPr>
            </w:pPr>
            <w:r w:rsidRPr="00016B6B">
              <w:rPr>
                <w:b/>
                <w:sz w:val="24"/>
                <w:szCs w:val="24"/>
              </w:rPr>
              <w:t xml:space="preserve">  </w:t>
            </w:r>
            <w:r w:rsidR="00016B6B">
              <w:rPr>
                <w:b/>
                <w:sz w:val="24"/>
                <w:szCs w:val="24"/>
              </w:rPr>
              <w:t>$</w:t>
            </w:r>
          </w:p>
        </w:tc>
      </w:tr>
      <w:tr w:rsidR="00D22E9F" w14:paraId="7C7F54F7" w14:textId="77777777" w:rsidTr="00312E30">
        <w:tc>
          <w:tcPr>
            <w:tcW w:w="5000" w:type="pct"/>
            <w:gridSpan w:val="4"/>
            <w:tcBorders>
              <w:bottom w:val="thinThickSmallGap" w:sz="24" w:space="0" w:color="auto"/>
            </w:tcBorders>
          </w:tcPr>
          <w:p w14:paraId="7C7F54F3" w14:textId="5F52571E" w:rsidR="006977F6" w:rsidRDefault="0080222E" w:rsidP="0080222E">
            <w:pPr>
              <w:autoSpaceDE w:val="0"/>
              <w:autoSpaceDN w:val="0"/>
              <w:adjustRightInd w:val="0"/>
              <w:rPr>
                <w:rFonts w:cs="TimesNewRomanPSMT"/>
                <w:color w:val="000000"/>
              </w:rPr>
            </w:pPr>
            <w:r w:rsidRPr="0080222E">
              <w:rPr>
                <w:rFonts w:cs="TimesNewRomanPSMT"/>
                <w:b/>
                <w:color w:val="000000"/>
              </w:rPr>
              <w:t>Description:</w:t>
            </w:r>
            <w:r w:rsidRPr="0080222E">
              <w:rPr>
                <w:rFonts w:cs="TimesNewRomanPSMT"/>
                <w:color w:val="000000"/>
              </w:rPr>
              <w:t xml:space="preserve"> </w:t>
            </w:r>
            <w:r>
              <w:rPr>
                <w:rFonts w:cs="TimesNewRomanPSMT"/>
                <w:color w:val="000000"/>
              </w:rPr>
              <w:t xml:space="preserve"> All travel must b</w:t>
            </w:r>
            <w:r w:rsidR="00D4568B">
              <w:rPr>
                <w:rFonts w:cs="TimesNewRomanPSMT"/>
                <w:color w:val="000000"/>
              </w:rPr>
              <w:t>e child support</w:t>
            </w:r>
            <w:r w:rsidR="00554291">
              <w:rPr>
                <w:rFonts w:cs="TimesNewRomanPSMT"/>
                <w:color w:val="000000"/>
              </w:rPr>
              <w:t>-</w:t>
            </w:r>
            <w:r w:rsidR="00D4568B">
              <w:rPr>
                <w:rFonts w:cs="TimesNewRomanPSMT"/>
                <w:color w:val="000000"/>
              </w:rPr>
              <w:t xml:space="preserve">related and reasonable. </w:t>
            </w:r>
          </w:p>
          <w:p w14:paraId="7C7F54F4" w14:textId="77777777" w:rsidR="0080222E" w:rsidRPr="00AB3C2A" w:rsidRDefault="0080222E" w:rsidP="0080222E">
            <w:pPr>
              <w:autoSpaceDE w:val="0"/>
              <w:autoSpaceDN w:val="0"/>
              <w:adjustRightInd w:val="0"/>
              <w:rPr>
                <w:rFonts w:cs="TimesNewRomanPSMT"/>
                <w:b/>
                <w:color w:val="FF0000"/>
              </w:rPr>
            </w:pPr>
            <w:r w:rsidRPr="00AB3C2A">
              <w:rPr>
                <w:rFonts w:cs="TimesNewRomanPSMT"/>
                <w:b/>
                <w:color w:val="FF0000"/>
              </w:rPr>
              <w:t>Do not include contractor or consultant travel.</w:t>
            </w:r>
          </w:p>
          <w:p w14:paraId="7C7F54F5" w14:textId="669547E3" w:rsidR="00D4568B" w:rsidRPr="0080222E" w:rsidRDefault="00D4568B" w:rsidP="0080222E">
            <w:pPr>
              <w:autoSpaceDE w:val="0"/>
              <w:autoSpaceDN w:val="0"/>
              <w:adjustRightInd w:val="0"/>
              <w:rPr>
                <w:rFonts w:cs="TimesNewRomanPSMT"/>
                <w:color w:val="000000"/>
              </w:rPr>
            </w:pPr>
            <w:r w:rsidRPr="00D4568B">
              <w:rPr>
                <w:rFonts w:cs="TimesNewRomanPSMT"/>
                <w:b/>
                <w:color w:val="000000"/>
              </w:rPr>
              <w:t>Calculations</w:t>
            </w:r>
            <w:r>
              <w:rPr>
                <w:rFonts w:cs="TimesNewRomanPSMT"/>
                <w:color w:val="000000"/>
              </w:rPr>
              <w:t xml:space="preserve">: </w:t>
            </w:r>
            <w:r w:rsidR="006977F6">
              <w:rPr>
                <w:rFonts w:cs="TimesNewRomanPSMT"/>
                <w:color w:val="000000"/>
              </w:rPr>
              <w:t xml:space="preserve">For each trip, enter your calculations </w:t>
            </w:r>
            <w:r w:rsidR="00AB3C2A">
              <w:rPr>
                <w:rFonts w:cs="TimesNewRomanPSMT"/>
                <w:color w:val="000000"/>
              </w:rPr>
              <w:t>in the appropriate lines.</w:t>
            </w:r>
          </w:p>
          <w:p w14:paraId="7C7F54F6" w14:textId="61B909A0" w:rsidR="00D22E9F" w:rsidRDefault="0080222E" w:rsidP="00776DE9">
            <w:pPr>
              <w:autoSpaceDE w:val="0"/>
              <w:autoSpaceDN w:val="0"/>
              <w:adjustRightInd w:val="0"/>
            </w:pPr>
            <w:r w:rsidRPr="0080222E">
              <w:rPr>
                <w:rFonts w:cs="TimesNewRomanPSMT"/>
                <w:b/>
                <w:color w:val="000000"/>
              </w:rPr>
              <w:t>Justification:</w:t>
            </w:r>
            <w:r w:rsidRPr="0080222E">
              <w:rPr>
                <w:rFonts w:cs="TimesNewRomanPSMT"/>
                <w:color w:val="000000"/>
              </w:rPr>
              <w:t xml:space="preserve"> </w:t>
            </w:r>
            <w:r>
              <w:rPr>
                <w:rFonts w:cs="TimesNewRomanPSMT"/>
                <w:color w:val="000000"/>
              </w:rPr>
              <w:t xml:space="preserve">Provide a narrative justification to support the necessity of the travel, in general or individually. </w:t>
            </w:r>
            <w:r w:rsidRPr="0080222E">
              <w:rPr>
                <w:rFonts w:cs="TimesNewRomanPSMT"/>
                <w:color w:val="000000"/>
              </w:rPr>
              <w:t>For each trip</w:t>
            </w:r>
            <w:r w:rsidR="00554291">
              <w:rPr>
                <w:rFonts w:cs="TimesNewRomanPSMT"/>
                <w:color w:val="000000"/>
              </w:rPr>
              <w:t>,</w:t>
            </w:r>
            <w:r w:rsidRPr="0080222E">
              <w:rPr>
                <w:rFonts w:cs="TimesNewRomanPSMT"/>
                <w:color w:val="000000"/>
              </w:rPr>
              <w:t xml:space="preserve"> show the total number of travelers</w:t>
            </w:r>
            <w:r w:rsidR="00776DE9">
              <w:rPr>
                <w:rFonts w:cs="TimesNewRomanPSMT"/>
                <w:color w:val="000000"/>
              </w:rPr>
              <w:t>,</w:t>
            </w:r>
            <w:r w:rsidR="00776DE9" w:rsidRPr="0080222E">
              <w:rPr>
                <w:rFonts w:cs="TimesNewRomanPSMT"/>
                <w:color w:val="000000"/>
              </w:rPr>
              <w:t xml:space="preserve"> </w:t>
            </w:r>
            <w:r w:rsidRPr="0080222E">
              <w:rPr>
                <w:rFonts w:cs="TimesNewRomanPSMT"/>
                <w:color w:val="000000"/>
              </w:rPr>
              <w:t>travel destination</w:t>
            </w:r>
            <w:r w:rsidR="00776DE9">
              <w:rPr>
                <w:rFonts w:cs="TimesNewRomanPSMT"/>
                <w:color w:val="000000"/>
              </w:rPr>
              <w:t>,</w:t>
            </w:r>
            <w:r w:rsidR="00776DE9" w:rsidRPr="0080222E">
              <w:rPr>
                <w:rFonts w:cs="TimesNewRomanPSMT"/>
                <w:color w:val="000000"/>
              </w:rPr>
              <w:t xml:space="preserve"> </w:t>
            </w:r>
            <w:r w:rsidRPr="0080222E">
              <w:rPr>
                <w:rFonts w:cs="TimesNewRomanPSMT"/>
                <w:color w:val="000000"/>
              </w:rPr>
              <w:t>duration of trip</w:t>
            </w:r>
            <w:r w:rsidR="00776DE9">
              <w:rPr>
                <w:rFonts w:cs="TimesNewRomanPSMT"/>
                <w:color w:val="000000"/>
              </w:rPr>
              <w:t>,</w:t>
            </w:r>
            <w:r w:rsidR="00776DE9" w:rsidRPr="0080222E">
              <w:rPr>
                <w:rFonts w:cs="TimesNewRomanPSMT"/>
                <w:color w:val="000000"/>
              </w:rPr>
              <w:t xml:space="preserve"> </w:t>
            </w:r>
            <w:r w:rsidRPr="0080222E">
              <w:rPr>
                <w:rFonts w:cs="TimesNewRomanPSMT"/>
                <w:color w:val="000000"/>
              </w:rPr>
              <w:t>per diem</w:t>
            </w:r>
            <w:r>
              <w:rPr>
                <w:rFonts w:cs="TimesNewRomanPSMT"/>
                <w:color w:val="000000"/>
              </w:rPr>
              <w:t xml:space="preserve"> amounts</w:t>
            </w:r>
            <w:r w:rsidR="00776DE9">
              <w:rPr>
                <w:rFonts w:cs="TimesNewRomanPSMT"/>
                <w:color w:val="000000"/>
              </w:rPr>
              <w:t>,</w:t>
            </w:r>
            <w:r w:rsidR="00776DE9" w:rsidRPr="0080222E">
              <w:rPr>
                <w:rFonts w:cs="TimesNewRomanPSMT"/>
                <w:color w:val="000000"/>
              </w:rPr>
              <w:t xml:space="preserve"> </w:t>
            </w:r>
            <w:r w:rsidRPr="0080222E">
              <w:rPr>
                <w:rFonts w:cs="TimesNewRomanPSMT"/>
                <w:color w:val="000000"/>
              </w:rPr>
              <w:t xml:space="preserve">mileage allowances </w:t>
            </w:r>
            <w:r w:rsidR="00776DE9">
              <w:rPr>
                <w:rFonts w:cs="TimesNewRomanPSMT"/>
                <w:color w:val="000000"/>
              </w:rPr>
              <w:t>(</w:t>
            </w:r>
            <w:r w:rsidRPr="0080222E">
              <w:rPr>
                <w:rFonts w:cs="TimesNewRomanPSMT"/>
                <w:color w:val="000000"/>
              </w:rPr>
              <w:t>if privately owned vehicles will be used to travel out of town</w:t>
            </w:r>
            <w:r w:rsidR="00776DE9">
              <w:rPr>
                <w:rFonts w:cs="TimesNewRomanPSMT"/>
                <w:color w:val="000000"/>
              </w:rPr>
              <w:t>)</w:t>
            </w:r>
            <w:r w:rsidRPr="0080222E">
              <w:rPr>
                <w:rFonts w:cs="TimesNewRomanPSMT"/>
                <w:color w:val="000000"/>
              </w:rPr>
              <w:t xml:space="preserve"> and other transportation costs and subsistence allowances. </w:t>
            </w:r>
          </w:p>
        </w:tc>
      </w:tr>
      <w:tr w:rsidR="00A43AF4" w14:paraId="7C7F5538" w14:textId="77777777" w:rsidTr="00A43AF4">
        <w:tc>
          <w:tcPr>
            <w:tcW w:w="1397" w:type="pct"/>
            <w:tcBorders>
              <w:top w:val="thinThickSmallGap" w:sz="24" w:space="0" w:color="auto"/>
            </w:tcBorders>
            <w:shd w:val="clear" w:color="auto" w:fill="D9D9D9" w:themeFill="background1" w:themeFillShade="D9"/>
            <w:vAlign w:val="center"/>
          </w:tcPr>
          <w:p w14:paraId="7C7F5533" w14:textId="77777777" w:rsidR="00A43AF4" w:rsidRPr="00856A0F" w:rsidRDefault="00A43AF4" w:rsidP="0002664A">
            <w:pPr>
              <w:jc w:val="center"/>
              <w:rPr>
                <w:rFonts w:cs="Arial"/>
                <w:b/>
                <w:bCs/>
                <w:sz w:val="20"/>
                <w:szCs w:val="20"/>
              </w:rPr>
            </w:pPr>
            <w:r w:rsidRPr="00856A0F">
              <w:rPr>
                <w:rFonts w:cs="Arial"/>
                <w:b/>
                <w:bCs/>
                <w:sz w:val="20"/>
                <w:szCs w:val="20"/>
              </w:rPr>
              <w:t>Conference/Meeting Name</w:t>
            </w:r>
          </w:p>
        </w:tc>
        <w:tc>
          <w:tcPr>
            <w:tcW w:w="759" w:type="pct"/>
            <w:tcBorders>
              <w:top w:val="thinThickSmallGap" w:sz="24" w:space="0" w:color="auto"/>
            </w:tcBorders>
            <w:shd w:val="clear" w:color="auto" w:fill="D9D9D9" w:themeFill="background1" w:themeFillShade="D9"/>
            <w:vAlign w:val="center"/>
          </w:tcPr>
          <w:p w14:paraId="7C7F5534" w14:textId="77777777" w:rsidR="00A43AF4" w:rsidRPr="00856A0F" w:rsidRDefault="00A43AF4" w:rsidP="0002664A">
            <w:pPr>
              <w:jc w:val="center"/>
              <w:rPr>
                <w:rFonts w:cs="Arial"/>
                <w:b/>
                <w:bCs/>
                <w:sz w:val="20"/>
                <w:szCs w:val="20"/>
              </w:rPr>
            </w:pPr>
            <w:r w:rsidRPr="00856A0F">
              <w:rPr>
                <w:rFonts w:cs="Arial"/>
                <w:b/>
                <w:bCs/>
                <w:sz w:val="20"/>
                <w:szCs w:val="20"/>
              </w:rPr>
              <w:t>Dates</w:t>
            </w:r>
          </w:p>
        </w:tc>
        <w:tc>
          <w:tcPr>
            <w:tcW w:w="1766" w:type="pct"/>
            <w:tcBorders>
              <w:top w:val="thinThickSmallGap" w:sz="24" w:space="0" w:color="auto"/>
            </w:tcBorders>
            <w:shd w:val="clear" w:color="auto" w:fill="D9D9D9" w:themeFill="background1" w:themeFillShade="D9"/>
            <w:vAlign w:val="center"/>
          </w:tcPr>
          <w:p w14:paraId="7C7F5535" w14:textId="77777777" w:rsidR="00A43AF4" w:rsidRPr="00856A0F" w:rsidRDefault="00A43AF4" w:rsidP="0002664A">
            <w:pPr>
              <w:jc w:val="center"/>
              <w:rPr>
                <w:rFonts w:cs="Arial"/>
                <w:b/>
                <w:bCs/>
                <w:sz w:val="20"/>
                <w:szCs w:val="20"/>
              </w:rPr>
            </w:pPr>
            <w:r w:rsidRPr="00856A0F">
              <w:rPr>
                <w:rFonts w:cs="Arial"/>
                <w:b/>
                <w:bCs/>
                <w:sz w:val="20"/>
                <w:szCs w:val="20"/>
              </w:rPr>
              <w:t>Location</w:t>
            </w:r>
          </w:p>
        </w:tc>
        <w:tc>
          <w:tcPr>
            <w:tcW w:w="1078" w:type="pct"/>
            <w:tcBorders>
              <w:top w:val="thinThickSmallGap" w:sz="24" w:space="0" w:color="auto"/>
            </w:tcBorders>
            <w:shd w:val="clear" w:color="auto" w:fill="D9D9D9" w:themeFill="background1" w:themeFillShade="D9"/>
            <w:vAlign w:val="center"/>
          </w:tcPr>
          <w:p w14:paraId="7C7F5537" w14:textId="675193F3" w:rsidR="00A43AF4" w:rsidRPr="00856A0F" w:rsidRDefault="00A43AF4" w:rsidP="0002664A">
            <w:pPr>
              <w:jc w:val="center"/>
              <w:rPr>
                <w:rFonts w:cs="Arial"/>
                <w:b/>
                <w:bCs/>
                <w:sz w:val="20"/>
                <w:szCs w:val="20"/>
              </w:rPr>
            </w:pPr>
            <w:r w:rsidRPr="00856A0F">
              <w:rPr>
                <w:rFonts w:cs="Arial"/>
                <w:b/>
                <w:bCs/>
                <w:sz w:val="20"/>
                <w:szCs w:val="20"/>
              </w:rPr>
              <w:t>Number of Staff</w:t>
            </w:r>
          </w:p>
        </w:tc>
      </w:tr>
      <w:tr w:rsidR="00A43AF4" w14:paraId="7C7F553F" w14:textId="77777777" w:rsidTr="00A43AF4">
        <w:trPr>
          <w:trHeight w:val="278"/>
        </w:trPr>
        <w:tc>
          <w:tcPr>
            <w:tcW w:w="1397" w:type="pct"/>
            <w:vAlign w:val="center"/>
          </w:tcPr>
          <w:p w14:paraId="7C7F5539" w14:textId="77777777" w:rsidR="00A43AF4" w:rsidRPr="00856A0F" w:rsidRDefault="00A43AF4" w:rsidP="0002664A">
            <w:pPr>
              <w:pStyle w:val="NoSpacing"/>
              <w:rPr>
                <w:rFonts w:cs="Arial"/>
                <w:bCs/>
                <w:sz w:val="20"/>
                <w:szCs w:val="20"/>
              </w:rPr>
            </w:pPr>
          </w:p>
        </w:tc>
        <w:tc>
          <w:tcPr>
            <w:tcW w:w="759" w:type="pct"/>
            <w:vAlign w:val="center"/>
          </w:tcPr>
          <w:p w14:paraId="7C7F553A" w14:textId="77777777" w:rsidR="00A43AF4" w:rsidRPr="00856A0F" w:rsidRDefault="00A43AF4" w:rsidP="0002664A">
            <w:pPr>
              <w:jc w:val="center"/>
              <w:rPr>
                <w:rFonts w:cs="Arial"/>
                <w:bCs/>
                <w:sz w:val="20"/>
                <w:szCs w:val="20"/>
              </w:rPr>
            </w:pPr>
          </w:p>
        </w:tc>
        <w:tc>
          <w:tcPr>
            <w:tcW w:w="1766" w:type="pct"/>
            <w:vAlign w:val="center"/>
          </w:tcPr>
          <w:p w14:paraId="7C7F553B" w14:textId="77777777" w:rsidR="00A43AF4" w:rsidRPr="00856A0F" w:rsidRDefault="00A43AF4" w:rsidP="0002664A">
            <w:pPr>
              <w:jc w:val="center"/>
              <w:rPr>
                <w:rFonts w:cs="Arial"/>
                <w:bCs/>
                <w:sz w:val="20"/>
                <w:szCs w:val="20"/>
              </w:rPr>
            </w:pPr>
          </w:p>
        </w:tc>
        <w:tc>
          <w:tcPr>
            <w:tcW w:w="1078" w:type="pct"/>
            <w:vAlign w:val="center"/>
          </w:tcPr>
          <w:p w14:paraId="3FCCA6ED" w14:textId="77777777" w:rsidR="00A43AF4" w:rsidRPr="00856A0F" w:rsidRDefault="00A43AF4" w:rsidP="0002664A">
            <w:pPr>
              <w:jc w:val="center"/>
              <w:rPr>
                <w:rFonts w:cs="Arial"/>
                <w:bCs/>
                <w:sz w:val="20"/>
                <w:szCs w:val="20"/>
              </w:rPr>
            </w:pPr>
          </w:p>
          <w:p w14:paraId="7C7F553E" w14:textId="77777777" w:rsidR="00A43AF4" w:rsidRPr="00856A0F" w:rsidRDefault="00A43AF4" w:rsidP="0002664A">
            <w:pPr>
              <w:jc w:val="center"/>
              <w:rPr>
                <w:rFonts w:cs="Arial"/>
                <w:bCs/>
                <w:sz w:val="20"/>
                <w:szCs w:val="20"/>
              </w:rPr>
            </w:pPr>
          </w:p>
        </w:tc>
      </w:tr>
      <w:tr w:rsidR="00180FC7" w14:paraId="7C7F5542" w14:textId="77777777" w:rsidTr="00312E30">
        <w:tc>
          <w:tcPr>
            <w:tcW w:w="5000" w:type="pct"/>
            <w:gridSpan w:val="4"/>
            <w:shd w:val="clear" w:color="auto" w:fill="F2F2F2" w:themeFill="background1" w:themeFillShade="F2"/>
          </w:tcPr>
          <w:p w14:paraId="7C7F5540" w14:textId="03C2F267" w:rsidR="00180FC7" w:rsidRPr="006977F6" w:rsidRDefault="00486808">
            <w:pPr>
              <w:rPr>
                <w:b/>
              </w:rPr>
            </w:pPr>
            <w:r>
              <w:rPr>
                <w:b/>
              </w:rPr>
              <w:t xml:space="preserve">Calculations and  </w:t>
            </w:r>
            <w:r w:rsidR="006977F6" w:rsidRPr="006977F6">
              <w:rPr>
                <w:b/>
              </w:rPr>
              <w:t>Justification Narrative:</w:t>
            </w:r>
          </w:p>
          <w:p w14:paraId="7C7F5541" w14:textId="77777777" w:rsidR="006977F6" w:rsidRDefault="006977F6"/>
        </w:tc>
      </w:tr>
      <w:tr w:rsidR="00E74C54" w14:paraId="2CB44C06" w14:textId="77777777" w:rsidTr="00A43AF4">
        <w:trPr>
          <w:trHeight w:val="485"/>
        </w:trPr>
        <w:tc>
          <w:tcPr>
            <w:tcW w:w="3922" w:type="pct"/>
            <w:gridSpan w:val="3"/>
            <w:vAlign w:val="center"/>
          </w:tcPr>
          <w:p w14:paraId="38B05F1C" w14:textId="77777777" w:rsidR="005625E5" w:rsidRPr="006977F6" w:rsidRDefault="005625E5" w:rsidP="0002664A">
            <w:pPr>
              <w:spacing w:line="360" w:lineRule="auto"/>
              <w:rPr>
                <w:rFonts w:cs="Arial"/>
                <w:b/>
                <w:bCs/>
              </w:rPr>
            </w:pPr>
          </w:p>
        </w:tc>
        <w:tc>
          <w:tcPr>
            <w:tcW w:w="1078" w:type="pct"/>
            <w:shd w:val="clear" w:color="auto" w:fill="DBE5F1" w:themeFill="accent1" w:themeFillTint="33"/>
            <w:vAlign w:val="center"/>
          </w:tcPr>
          <w:p w14:paraId="613D8E09" w14:textId="3FEE996E" w:rsidR="005625E5" w:rsidRPr="002E3733" w:rsidRDefault="00323B55" w:rsidP="0002664A">
            <w:pPr>
              <w:spacing w:line="360" w:lineRule="auto"/>
              <w:rPr>
                <w:rFonts w:cs="Arial"/>
                <w:b/>
                <w:bCs/>
              </w:rPr>
            </w:pPr>
            <w:r w:rsidRPr="002E3733">
              <w:rPr>
                <w:b/>
                <w:bCs/>
              </w:rPr>
              <w:t>Total Budget</w:t>
            </w:r>
          </w:p>
        </w:tc>
      </w:tr>
      <w:tr w:rsidR="00E74C54" w14:paraId="67E08E9B" w14:textId="77777777" w:rsidTr="00A43AF4">
        <w:trPr>
          <w:trHeight w:val="440"/>
        </w:trPr>
        <w:tc>
          <w:tcPr>
            <w:tcW w:w="3922" w:type="pct"/>
            <w:gridSpan w:val="3"/>
            <w:vAlign w:val="center"/>
          </w:tcPr>
          <w:p w14:paraId="679FC2A9" w14:textId="77777777" w:rsidR="005625E5" w:rsidRPr="006977F6" w:rsidRDefault="005625E5" w:rsidP="0002664A">
            <w:pPr>
              <w:spacing w:line="360" w:lineRule="auto"/>
              <w:rPr>
                <w:rFonts w:cs="Arial"/>
                <w:b/>
                <w:bCs/>
              </w:rPr>
            </w:pPr>
          </w:p>
        </w:tc>
        <w:tc>
          <w:tcPr>
            <w:tcW w:w="1078" w:type="pct"/>
            <w:shd w:val="clear" w:color="auto" w:fill="DBE5F1" w:themeFill="accent1" w:themeFillTint="33"/>
            <w:vAlign w:val="center"/>
          </w:tcPr>
          <w:p w14:paraId="76FBABA7" w14:textId="77777777" w:rsidR="005625E5" w:rsidRDefault="005625E5" w:rsidP="00924DF3">
            <w:pPr>
              <w:spacing w:line="360" w:lineRule="auto"/>
              <w:ind w:right="-1290"/>
            </w:pPr>
          </w:p>
        </w:tc>
      </w:tr>
      <w:tr w:rsidR="00E74C54" w14:paraId="7C7F5547" w14:textId="77777777" w:rsidTr="00A43AF4">
        <w:tc>
          <w:tcPr>
            <w:tcW w:w="3922" w:type="pct"/>
            <w:gridSpan w:val="3"/>
            <w:vAlign w:val="center"/>
          </w:tcPr>
          <w:p w14:paraId="7C7F5543" w14:textId="68DA0CD1" w:rsidR="005625E5" w:rsidRPr="006977F6" w:rsidRDefault="005625E5" w:rsidP="0002664A">
            <w:pPr>
              <w:spacing w:line="360" w:lineRule="auto"/>
              <w:rPr>
                <w:rFonts w:cs="Arial"/>
                <w:b/>
                <w:bCs/>
              </w:rPr>
            </w:pPr>
          </w:p>
        </w:tc>
        <w:tc>
          <w:tcPr>
            <w:tcW w:w="1078" w:type="pct"/>
            <w:shd w:val="clear" w:color="auto" w:fill="DBE5F1" w:themeFill="accent1" w:themeFillTint="33"/>
            <w:vAlign w:val="center"/>
          </w:tcPr>
          <w:p w14:paraId="7C7F5544" w14:textId="77777777" w:rsidR="005625E5" w:rsidRDefault="005625E5" w:rsidP="0002664A">
            <w:pPr>
              <w:spacing w:line="360" w:lineRule="auto"/>
              <w:rPr>
                <w:rFonts w:cs="Arial"/>
                <w:bCs/>
              </w:rPr>
            </w:pPr>
          </w:p>
        </w:tc>
      </w:tr>
      <w:tr w:rsidR="00E74C54" w14:paraId="7C7F554C" w14:textId="77777777" w:rsidTr="00A43AF4">
        <w:tc>
          <w:tcPr>
            <w:tcW w:w="3922" w:type="pct"/>
            <w:gridSpan w:val="3"/>
            <w:vAlign w:val="center"/>
          </w:tcPr>
          <w:p w14:paraId="7C7F5548" w14:textId="102A9EFF" w:rsidR="005625E5" w:rsidRPr="00856A0F" w:rsidRDefault="005625E5" w:rsidP="0002664A">
            <w:pPr>
              <w:spacing w:line="360" w:lineRule="auto"/>
              <w:rPr>
                <w:rFonts w:cs="Arial"/>
                <w:bCs/>
                <w:sz w:val="20"/>
                <w:szCs w:val="20"/>
              </w:rPr>
            </w:pPr>
          </w:p>
        </w:tc>
        <w:tc>
          <w:tcPr>
            <w:tcW w:w="1078" w:type="pct"/>
            <w:shd w:val="clear" w:color="auto" w:fill="DBE5F1" w:themeFill="accent1" w:themeFillTint="33"/>
            <w:vAlign w:val="center"/>
          </w:tcPr>
          <w:p w14:paraId="7C7F5549" w14:textId="77777777" w:rsidR="005625E5" w:rsidRDefault="005625E5" w:rsidP="0002664A">
            <w:pPr>
              <w:spacing w:line="360" w:lineRule="auto"/>
              <w:jc w:val="right"/>
              <w:rPr>
                <w:rFonts w:cs="Arial"/>
                <w:bCs/>
              </w:rPr>
            </w:pPr>
          </w:p>
        </w:tc>
      </w:tr>
      <w:tr w:rsidR="00E74C54" w14:paraId="7C7F5551" w14:textId="77777777" w:rsidTr="00A43AF4">
        <w:tc>
          <w:tcPr>
            <w:tcW w:w="3922" w:type="pct"/>
            <w:gridSpan w:val="3"/>
            <w:vAlign w:val="center"/>
          </w:tcPr>
          <w:p w14:paraId="7C7F554D" w14:textId="4E2253C9" w:rsidR="005625E5" w:rsidRPr="00856A0F" w:rsidRDefault="005625E5" w:rsidP="0002664A">
            <w:pPr>
              <w:spacing w:line="360" w:lineRule="auto"/>
              <w:rPr>
                <w:rFonts w:cs="Arial"/>
                <w:bCs/>
                <w:sz w:val="20"/>
                <w:szCs w:val="20"/>
              </w:rPr>
            </w:pPr>
          </w:p>
        </w:tc>
        <w:tc>
          <w:tcPr>
            <w:tcW w:w="1078" w:type="pct"/>
            <w:shd w:val="clear" w:color="auto" w:fill="DBE5F1" w:themeFill="accent1" w:themeFillTint="33"/>
            <w:vAlign w:val="center"/>
          </w:tcPr>
          <w:p w14:paraId="7C7F554E" w14:textId="77777777" w:rsidR="005625E5" w:rsidRDefault="005625E5" w:rsidP="0002664A">
            <w:pPr>
              <w:spacing w:line="360" w:lineRule="auto"/>
              <w:jc w:val="right"/>
              <w:rPr>
                <w:rFonts w:cs="Arial"/>
                <w:bCs/>
              </w:rPr>
            </w:pPr>
          </w:p>
        </w:tc>
      </w:tr>
      <w:tr w:rsidR="00E74C54" w14:paraId="7C7F5556" w14:textId="77777777" w:rsidTr="00A43AF4">
        <w:tc>
          <w:tcPr>
            <w:tcW w:w="3922" w:type="pct"/>
            <w:gridSpan w:val="3"/>
            <w:vAlign w:val="center"/>
          </w:tcPr>
          <w:p w14:paraId="7C7F5552" w14:textId="15F513DF" w:rsidR="005625E5" w:rsidRPr="00856A0F" w:rsidRDefault="005625E5" w:rsidP="0002664A">
            <w:pPr>
              <w:spacing w:line="360" w:lineRule="auto"/>
              <w:rPr>
                <w:rFonts w:cs="Arial"/>
                <w:bCs/>
                <w:sz w:val="20"/>
                <w:szCs w:val="20"/>
              </w:rPr>
            </w:pPr>
          </w:p>
        </w:tc>
        <w:tc>
          <w:tcPr>
            <w:tcW w:w="1078" w:type="pct"/>
            <w:shd w:val="clear" w:color="auto" w:fill="DBE5F1" w:themeFill="accent1" w:themeFillTint="33"/>
            <w:vAlign w:val="center"/>
          </w:tcPr>
          <w:p w14:paraId="7C7F5553" w14:textId="77777777" w:rsidR="005625E5" w:rsidRDefault="005625E5" w:rsidP="0002664A">
            <w:pPr>
              <w:spacing w:line="360" w:lineRule="auto"/>
              <w:jc w:val="right"/>
              <w:rPr>
                <w:rFonts w:cs="Arial"/>
                <w:bCs/>
              </w:rPr>
            </w:pPr>
          </w:p>
        </w:tc>
      </w:tr>
      <w:tr w:rsidR="00E74C54" w14:paraId="7C7F555B" w14:textId="77777777" w:rsidTr="00A43AF4">
        <w:tc>
          <w:tcPr>
            <w:tcW w:w="3922" w:type="pct"/>
            <w:gridSpan w:val="3"/>
            <w:vAlign w:val="center"/>
          </w:tcPr>
          <w:p w14:paraId="7C7F5557" w14:textId="76082148" w:rsidR="005625E5" w:rsidRPr="00856A0F" w:rsidRDefault="005625E5" w:rsidP="0002664A">
            <w:pPr>
              <w:spacing w:line="360" w:lineRule="auto"/>
              <w:rPr>
                <w:rFonts w:cs="Arial"/>
                <w:bCs/>
                <w:sz w:val="20"/>
                <w:szCs w:val="20"/>
              </w:rPr>
            </w:pPr>
          </w:p>
        </w:tc>
        <w:tc>
          <w:tcPr>
            <w:tcW w:w="1078" w:type="pct"/>
            <w:shd w:val="clear" w:color="auto" w:fill="DBE5F1" w:themeFill="accent1" w:themeFillTint="33"/>
            <w:vAlign w:val="center"/>
          </w:tcPr>
          <w:p w14:paraId="7C7F5558" w14:textId="77777777" w:rsidR="005625E5" w:rsidRDefault="005625E5" w:rsidP="0002664A">
            <w:pPr>
              <w:spacing w:line="360" w:lineRule="auto"/>
              <w:jc w:val="right"/>
              <w:rPr>
                <w:rFonts w:cs="Arial"/>
                <w:bCs/>
              </w:rPr>
            </w:pPr>
          </w:p>
        </w:tc>
      </w:tr>
      <w:tr w:rsidR="00E74C54" w14:paraId="7C7F5560" w14:textId="77777777" w:rsidTr="00A43AF4">
        <w:tc>
          <w:tcPr>
            <w:tcW w:w="3922" w:type="pct"/>
            <w:gridSpan w:val="3"/>
            <w:vAlign w:val="center"/>
          </w:tcPr>
          <w:p w14:paraId="7C7F555C" w14:textId="30F1CE1A" w:rsidR="005625E5" w:rsidRPr="00856A0F" w:rsidRDefault="005625E5" w:rsidP="0002664A">
            <w:pPr>
              <w:spacing w:line="360" w:lineRule="auto"/>
              <w:rPr>
                <w:rFonts w:cs="Arial"/>
                <w:bCs/>
                <w:sz w:val="20"/>
                <w:szCs w:val="20"/>
              </w:rPr>
            </w:pPr>
          </w:p>
        </w:tc>
        <w:tc>
          <w:tcPr>
            <w:tcW w:w="1078" w:type="pct"/>
            <w:shd w:val="clear" w:color="auto" w:fill="DBE5F1" w:themeFill="accent1" w:themeFillTint="33"/>
            <w:vAlign w:val="center"/>
          </w:tcPr>
          <w:p w14:paraId="7C7F555D" w14:textId="77777777" w:rsidR="005625E5" w:rsidRDefault="005625E5" w:rsidP="0002664A">
            <w:pPr>
              <w:spacing w:line="360" w:lineRule="auto"/>
              <w:jc w:val="right"/>
              <w:rPr>
                <w:rFonts w:cs="Arial"/>
                <w:bCs/>
              </w:rPr>
            </w:pPr>
          </w:p>
        </w:tc>
      </w:tr>
      <w:tr w:rsidR="00E74C54" w14:paraId="7C7F5565" w14:textId="77777777" w:rsidTr="00A43AF4">
        <w:tc>
          <w:tcPr>
            <w:tcW w:w="3922" w:type="pct"/>
            <w:gridSpan w:val="3"/>
            <w:tcBorders>
              <w:bottom w:val="double" w:sz="4" w:space="0" w:color="auto"/>
            </w:tcBorders>
            <w:vAlign w:val="center"/>
          </w:tcPr>
          <w:p w14:paraId="7C7F5561" w14:textId="477C9A87" w:rsidR="005625E5" w:rsidRPr="00856A0F" w:rsidRDefault="005625E5" w:rsidP="0002664A">
            <w:pPr>
              <w:spacing w:line="360" w:lineRule="auto"/>
              <w:rPr>
                <w:rFonts w:cs="Arial"/>
                <w:bCs/>
                <w:sz w:val="20"/>
                <w:szCs w:val="20"/>
              </w:rPr>
            </w:pPr>
          </w:p>
        </w:tc>
        <w:tc>
          <w:tcPr>
            <w:tcW w:w="1078" w:type="pct"/>
            <w:tcBorders>
              <w:bottom w:val="double" w:sz="4" w:space="0" w:color="auto"/>
            </w:tcBorders>
            <w:shd w:val="clear" w:color="auto" w:fill="DBE5F1" w:themeFill="accent1" w:themeFillTint="33"/>
            <w:vAlign w:val="center"/>
          </w:tcPr>
          <w:p w14:paraId="7C7F5562" w14:textId="77777777" w:rsidR="005625E5" w:rsidRDefault="005625E5" w:rsidP="0002664A">
            <w:pPr>
              <w:spacing w:line="360" w:lineRule="auto"/>
              <w:jc w:val="right"/>
              <w:rPr>
                <w:rFonts w:cs="Arial"/>
                <w:bCs/>
              </w:rPr>
            </w:pPr>
          </w:p>
        </w:tc>
      </w:tr>
      <w:tr w:rsidR="00E74C54" w14:paraId="7C7F556A" w14:textId="77777777" w:rsidTr="00A43AF4">
        <w:tc>
          <w:tcPr>
            <w:tcW w:w="3922" w:type="pct"/>
            <w:gridSpan w:val="3"/>
            <w:tcBorders>
              <w:top w:val="double" w:sz="4" w:space="0" w:color="auto"/>
            </w:tcBorders>
            <w:vAlign w:val="center"/>
          </w:tcPr>
          <w:p w14:paraId="7C7F5566" w14:textId="77777777" w:rsidR="005625E5" w:rsidRPr="00E36702" w:rsidRDefault="005625E5" w:rsidP="0002664A">
            <w:pPr>
              <w:spacing w:line="360" w:lineRule="auto"/>
              <w:rPr>
                <w:rFonts w:cs="Arial"/>
                <w:b/>
                <w:bCs/>
              </w:rPr>
            </w:pPr>
            <w:r w:rsidRPr="00E36702">
              <w:rPr>
                <w:rFonts w:cs="Arial"/>
                <w:b/>
                <w:bCs/>
              </w:rPr>
              <w:t>TOTALS:</w:t>
            </w:r>
          </w:p>
        </w:tc>
        <w:tc>
          <w:tcPr>
            <w:tcW w:w="1078" w:type="pct"/>
            <w:tcBorders>
              <w:top w:val="double" w:sz="4" w:space="0" w:color="auto"/>
            </w:tcBorders>
            <w:shd w:val="clear" w:color="auto" w:fill="DBE5F1" w:themeFill="accent1" w:themeFillTint="33"/>
            <w:vAlign w:val="center"/>
          </w:tcPr>
          <w:p w14:paraId="7C7F5567" w14:textId="77777777" w:rsidR="005625E5" w:rsidRPr="00E36702" w:rsidRDefault="005625E5" w:rsidP="0002664A">
            <w:pPr>
              <w:spacing w:line="360" w:lineRule="auto"/>
              <w:jc w:val="right"/>
              <w:rPr>
                <w:rFonts w:cs="Arial"/>
                <w:b/>
                <w:bCs/>
              </w:rPr>
            </w:pPr>
          </w:p>
        </w:tc>
      </w:tr>
      <w:tr w:rsidR="00A43AF4" w14:paraId="7C7F5571" w14:textId="77777777" w:rsidTr="00A43AF4">
        <w:tc>
          <w:tcPr>
            <w:tcW w:w="1397" w:type="pct"/>
            <w:tcBorders>
              <w:top w:val="thinThickSmallGap" w:sz="24" w:space="0" w:color="auto"/>
            </w:tcBorders>
            <w:shd w:val="clear" w:color="auto" w:fill="D9D9D9" w:themeFill="background1" w:themeFillShade="D9"/>
            <w:vAlign w:val="center"/>
          </w:tcPr>
          <w:p w14:paraId="7C7F556C" w14:textId="22C1FF74" w:rsidR="00A43AF4" w:rsidRPr="00856A0F" w:rsidRDefault="00A43AF4" w:rsidP="006A0630">
            <w:pPr>
              <w:jc w:val="center"/>
              <w:rPr>
                <w:rFonts w:cs="Arial"/>
                <w:b/>
                <w:bCs/>
                <w:sz w:val="20"/>
                <w:szCs w:val="20"/>
              </w:rPr>
            </w:pPr>
            <w:r>
              <w:rPr>
                <w:rFonts w:cs="Arial"/>
                <w:b/>
                <w:bCs/>
                <w:color w:val="FF0000"/>
              </w:rPr>
              <w:t xml:space="preserve"> </w:t>
            </w:r>
            <w:r w:rsidRPr="00856A0F">
              <w:rPr>
                <w:rFonts w:cs="Arial"/>
                <w:b/>
                <w:bCs/>
                <w:sz w:val="20"/>
                <w:szCs w:val="20"/>
              </w:rPr>
              <w:t>Conference/Meeting Name</w:t>
            </w:r>
          </w:p>
        </w:tc>
        <w:tc>
          <w:tcPr>
            <w:tcW w:w="759" w:type="pct"/>
            <w:tcBorders>
              <w:top w:val="thinThickSmallGap" w:sz="24" w:space="0" w:color="auto"/>
            </w:tcBorders>
            <w:shd w:val="clear" w:color="auto" w:fill="D9D9D9" w:themeFill="background1" w:themeFillShade="D9"/>
            <w:vAlign w:val="center"/>
          </w:tcPr>
          <w:p w14:paraId="7C7F556D" w14:textId="77777777" w:rsidR="00A43AF4" w:rsidRPr="00856A0F" w:rsidRDefault="00A43AF4" w:rsidP="006A0630">
            <w:pPr>
              <w:jc w:val="center"/>
              <w:rPr>
                <w:rFonts w:cs="Arial"/>
                <w:b/>
                <w:bCs/>
                <w:sz w:val="20"/>
                <w:szCs w:val="20"/>
              </w:rPr>
            </w:pPr>
            <w:r w:rsidRPr="00856A0F">
              <w:rPr>
                <w:rFonts w:cs="Arial"/>
                <w:b/>
                <w:bCs/>
                <w:sz w:val="20"/>
                <w:szCs w:val="20"/>
              </w:rPr>
              <w:t>Dates</w:t>
            </w:r>
          </w:p>
        </w:tc>
        <w:tc>
          <w:tcPr>
            <w:tcW w:w="1766" w:type="pct"/>
            <w:tcBorders>
              <w:top w:val="thinThickSmallGap" w:sz="24" w:space="0" w:color="auto"/>
            </w:tcBorders>
            <w:shd w:val="clear" w:color="auto" w:fill="D9D9D9" w:themeFill="background1" w:themeFillShade="D9"/>
            <w:vAlign w:val="center"/>
          </w:tcPr>
          <w:p w14:paraId="7C7F556E" w14:textId="77777777" w:rsidR="00A43AF4" w:rsidRPr="00856A0F" w:rsidRDefault="00A43AF4" w:rsidP="006A0630">
            <w:pPr>
              <w:jc w:val="center"/>
              <w:rPr>
                <w:rFonts w:cs="Arial"/>
                <w:b/>
                <w:bCs/>
                <w:sz w:val="20"/>
                <w:szCs w:val="20"/>
              </w:rPr>
            </w:pPr>
            <w:r w:rsidRPr="00856A0F">
              <w:rPr>
                <w:rFonts w:cs="Arial"/>
                <w:b/>
                <w:bCs/>
                <w:sz w:val="20"/>
                <w:szCs w:val="20"/>
              </w:rPr>
              <w:t>Location</w:t>
            </w:r>
          </w:p>
        </w:tc>
        <w:tc>
          <w:tcPr>
            <w:tcW w:w="1078" w:type="pct"/>
            <w:tcBorders>
              <w:top w:val="thinThickSmallGap" w:sz="24" w:space="0" w:color="auto"/>
            </w:tcBorders>
            <w:shd w:val="clear" w:color="auto" w:fill="D9D9D9" w:themeFill="background1" w:themeFillShade="D9"/>
            <w:vAlign w:val="center"/>
          </w:tcPr>
          <w:p w14:paraId="7C7F5570" w14:textId="3E074A01" w:rsidR="00A43AF4" w:rsidRPr="00856A0F" w:rsidRDefault="00A43AF4" w:rsidP="006A0630">
            <w:pPr>
              <w:jc w:val="center"/>
              <w:rPr>
                <w:rFonts w:cs="Arial"/>
                <w:b/>
                <w:bCs/>
                <w:sz w:val="20"/>
                <w:szCs w:val="20"/>
              </w:rPr>
            </w:pPr>
            <w:r w:rsidRPr="00856A0F">
              <w:rPr>
                <w:rFonts w:cs="Arial"/>
                <w:b/>
                <w:bCs/>
                <w:sz w:val="20"/>
                <w:szCs w:val="20"/>
              </w:rPr>
              <w:t>Number of Staff</w:t>
            </w:r>
          </w:p>
        </w:tc>
      </w:tr>
      <w:tr w:rsidR="00A43AF4" w14:paraId="7C7F5578" w14:textId="77777777" w:rsidTr="00A43AF4">
        <w:trPr>
          <w:trHeight w:val="278"/>
        </w:trPr>
        <w:tc>
          <w:tcPr>
            <w:tcW w:w="1397" w:type="pct"/>
            <w:vAlign w:val="center"/>
          </w:tcPr>
          <w:p w14:paraId="7C7F5572" w14:textId="77777777" w:rsidR="00A43AF4" w:rsidRPr="00856A0F" w:rsidRDefault="00A43AF4" w:rsidP="006A0630">
            <w:pPr>
              <w:pStyle w:val="NoSpacing"/>
              <w:rPr>
                <w:rFonts w:cs="Arial"/>
                <w:bCs/>
                <w:sz w:val="20"/>
                <w:szCs w:val="20"/>
              </w:rPr>
            </w:pPr>
          </w:p>
        </w:tc>
        <w:tc>
          <w:tcPr>
            <w:tcW w:w="759" w:type="pct"/>
            <w:vAlign w:val="center"/>
          </w:tcPr>
          <w:p w14:paraId="7C7F5573" w14:textId="77777777" w:rsidR="00A43AF4" w:rsidRPr="00856A0F" w:rsidRDefault="00A43AF4" w:rsidP="006A0630">
            <w:pPr>
              <w:jc w:val="center"/>
              <w:rPr>
                <w:rFonts w:cs="Arial"/>
                <w:bCs/>
                <w:sz w:val="20"/>
                <w:szCs w:val="20"/>
              </w:rPr>
            </w:pPr>
          </w:p>
        </w:tc>
        <w:tc>
          <w:tcPr>
            <w:tcW w:w="1766" w:type="pct"/>
            <w:vAlign w:val="center"/>
          </w:tcPr>
          <w:p w14:paraId="7C7F5574" w14:textId="77777777" w:rsidR="00A43AF4" w:rsidRPr="00856A0F" w:rsidRDefault="00A43AF4" w:rsidP="006A0630">
            <w:pPr>
              <w:jc w:val="center"/>
              <w:rPr>
                <w:rFonts w:cs="Arial"/>
                <w:bCs/>
                <w:sz w:val="20"/>
                <w:szCs w:val="20"/>
              </w:rPr>
            </w:pPr>
          </w:p>
        </w:tc>
        <w:tc>
          <w:tcPr>
            <w:tcW w:w="1078" w:type="pct"/>
            <w:vAlign w:val="center"/>
          </w:tcPr>
          <w:p w14:paraId="0C0D70E8" w14:textId="77777777" w:rsidR="00A43AF4" w:rsidRPr="00856A0F" w:rsidRDefault="00A43AF4" w:rsidP="006A0630">
            <w:pPr>
              <w:jc w:val="center"/>
              <w:rPr>
                <w:rFonts w:cs="Arial"/>
                <w:bCs/>
                <w:sz w:val="20"/>
                <w:szCs w:val="20"/>
              </w:rPr>
            </w:pPr>
          </w:p>
          <w:p w14:paraId="7C7F5577" w14:textId="77777777" w:rsidR="00A43AF4" w:rsidRPr="00856A0F" w:rsidRDefault="00A43AF4" w:rsidP="006A0630">
            <w:pPr>
              <w:jc w:val="center"/>
              <w:rPr>
                <w:rFonts w:cs="Arial"/>
                <w:bCs/>
                <w:sz w:val="20"/>
                <w:szCs w:val="20"/>
              </w:rPr>
            </w:pPr>
          </w:p>
        </w:tc>
      </w:tr>
      <w:tr w:rsidR="00BF1F97" w14:paraId="7C7F557B" w14:textId="77777777" w:rsidTr="00312E30">
        <w:tc>
          <w:tcPr>
            <w:tcW w:w="5000" w:type="pct"/>
            <w:gridSpan w:val="4"/>
            <w:shd w:val="clear" w:color="auto" w:fill="F2F2F2" w:themeFill="background1" w:themeFillShade="F2"/>
          </w:tcPr>
          <w:p w14:paraId="6E461C38" w14:textId="77777777" w:rsidR="00486808" w:rsidRPr="006977F6" w:rsidRDefault="00486808" w:rsidP="00486808">
            <w:pPr>
              <w:rPr>
                <w:b/>
              </w:rPr>
            </w:pPr>
            <w:r>
              <w:rPr>
                <w:b/>
              </w:rPr>
              <w:t xml:space="preserve">Calculations and  </w:t>
            </w:r>
            <w:r w:rsidRPr="006977F6">
              <w:rPr>
                <w:b/>
              </w:rPr>
              <w:t>Justification Narrative:</w:t>
            </w:r>
          </w:p>
          <w:p w14:paraId="7C7F557A" w14:textId="77777777" w:rsidR="00BF1F97" w:rsidRDefault="00BF1F97" w:rsidP="006A0630"/>
        </w:tc>
      </w:tr>
      <w:tr w:rsidR="00D83979" w14:paraId="631D0AE7" w14:textId="77777777" w:rsidTr="00A43AF4">
        <w:tc>
          <w:tcPr>
            <w:tcW w:w="3922" w:type="pct"/>
            <w:gridSpan w:val="3"/>
            <w:vAlign w:val="center"/>
          </w:tcPr>
          <w:p w14:paraId="477967A1" w14:textId="77777777" w:rsidR="00D83979" w:rsidRPr="006977F6" w:rsidRDefault="00D83979" w:rsidP="006A0630">
            <w:pPr>
              <w:spacing w:line="360" w:lineRule="auto"/>
              <w:rPr>
                <w:rFonts w:cs="Arial"/>
                <w:b/>
                <w:bCs/>
              </w:rPr>
            </w:pPr>
          </w:p>
        </w:tc>
        <w:tc>
          <w:tcPr>
            <w:tcW w:w="1078" w:type="pct"/>
            <w:shd w:val="clear" w:color="auto" w:fill="DBE5F1" w:themeFill="accent1" w:themeFillTint="33"/>
            <w:vAlign w:val="center"/>
          </w:tcPr>
          <w:p w14:paraId="1789670E" w14:textId="3F80EF85" w:rsidR="00D83979" w:rsidRPr="002E3733" w:rsidRDefault="00323B55" w:rsidP="006A0630">
            <w:pPr>
              <w:spacing w:line="360" w:lineRule="auto"/>
              <w:rPr>
                <w:rFonts w:cs="Arial"/>
                <w:b/>
                <w:bCs/>
              </w:rPr>
            </w:pPr>
            <w:r w:rsidRPr="002E3733">
              <w:rPr>
                <w:b/>
                <w:bCs/>
              </w:rPr>
              <w:t>Total Budget</w:t>
            </w:r>
          </w:p>
        </w:tc>
      </w:tr>
      <w:tr w:rsidR="00D83979" w14:paraId="012F57DC" w14:textId="77777777" w:rsidTr="00A43AF4">
        <w:tc>
          <w:tcPr>
            <w:tcW w:w="3922" w:type="pct"/>
            <w:gridSpan w:val="3"/>
            <w:vAlign w:val="center"/>
          </w:tcPr>
          <w:p w14:paraId="5F2E0BC6" w14:textId="77777777" w:rsidR="00D83979" w:rsidRPr="006977F6" w:rsidRDefault="00D83979" w:rsidP="006A0630">
            <w:pPr>
              <w:spacing w:line="360" w:lineRule="auto"/>
              <w:rPr>
                <w:rFonts w:cs="Arial"/>
                <w:b/>
                <w:bCs/>
              </w:rPr>
            </w:pPr>
          </w:p>
        </w:tc>
        <w:tc>
          <w:tcPr>
            <w:tcW w:w="1078" w:type="pct"/>
            <w:shd w:val="clear" w:color="auto" w:fill="DBE5F1" w:themeFill="accent1" w:themeFillTint="33"/>
            <w:vAlign w:val="center"/>
          </w:tcPr>
          <w:p w14:paraId="0486952F" w14:textId="77777777" w:rsidR="00D83979" w:rsidRDefault="00D83979" w:rsidP="006A0630">
            <w:pPr>
              <w:spacing w:line="360" w:lineRule="auto"/>
              <w:rPr>
                <w:rFonts w:cs="Arial"/>
                <w:bCs/>
              </w:rPr>
            </w:pPr>
          </w:p>
        </w:tc>
      </w:tr>
      <w:tr w:rsidR="00D83979" w14:paraId="7C7F5580" w14:textId="77777777" w:rsidTr="00A43AF4">
        <w:tc>
          <w:tcPr>
            <w:tcW w:w="3922" w:type="pct"/>
            <w:gridSpan w:val="3"/>
            <w:vAlign w:val="center"/>
          </w:tcPr>
          <w:p w14:paraId="7C7F557C" w14:textId="12B57221" w:rsidR="00D83979" w:rsidRPr="006977F6" w:rsidRDefault="00D83979" w:rsidP="006A0630">
            <w:pPr>
              <w:spacing w:line="360" w:lineRule="auto"/>
              <w:rPr>
                <w:rFonts w:cs="Arial"/>
                <w:b/>
                <w:bCs/>
              </w:rPr>
            </w:pPr>
          </w:p>
        </w:tc>
        <w:tc>
          <w:tcPr>
            <w:tcW w:w="1078" w:type="pct"/>
            <w:shd w:val="clear" w:color="auto" w:fill="DBE5F1" w:themeFill="accent1" w:themeFillTint="33"/>
            <w:vAlign w:val="center"/>
          </w:tcPr>
          <w:p w14:paraId="7C7F557D" w14:textId="77777777" w:rsidR="00D83979" w:rsidRDefault="00D83979" w:rsidP="006A0630">
            <w:pPr>
              <w:spacing w:line="360" w:lineRule="auto"/>
              <w:rPr>
                <w:rFonts w:cs="Arial"/>
                <w:bCs/>
              </w:rPr>
            </w:pPr>
          </w:p>
        </w:tc>
      </w:tr>
      <w:tr w:rsidR="00D83979" w14:paraId="7C7F5585" w14:textId="77777777" w:rsidTr="00A43AF4">
        <w:tc>
          <w:tcPr>
            <w:tcW w:w="3922" w:type="pct"/>
            <w:gridSpan w:val="3"/>
            <w:vAlign w:val="center"/>
          </w:tcPr>
          <w:p w14:paraId="7C7F5581" w14:textId="55E8111D" w:rsidR="00D83979" w:rsidRPr="00856A0F" w:rsidRDefault="00D83979" w:rsidP="006A0630">
            <w:pPr>
              <w:spacing w:line="360" w:lineRule="auto"/>
              <w:rPr>
                <w:rFonts w:cs="Arial"/>
                <w:bCs/>
                <w:sz w:val="20"/>
                <w:szCs w:val="20"/>
              </w:rPr>
            </w:pPr>
          </w:p>
        </w:tc>
        <w:tc>
          <w:tcPr>
            <w:tcW w:w="1078" w:type="pct"/>
            <w:shd w:val="clear" w:color="auto" w:fill="DBE5F1" w:themeFill="accent1" w:themeFillTint="33"/>
            <w:vAlign w:val="center"/>
          </w:tcPr>
          <w:p w14:paraId="7C7F5582" w14:textId="77777777" w:rsidR="00D83979" w:rsidRDefault="00D83979" w:rsidP="006A0630">
            <w:pPr>
              <w:spacing w:line="360" w:lineRule="auto"/>
              <w:jc w:val="right"/>
              <w:rPr>
                <w:rFonts w:cs="Arial"/>
                <w:bCs/>
              </w:rPr>
            </w:pPr>
          </w:p>
        </w:tc>
      </w:tr>
      <w:tr w:rsidR="00D83979" w14:paraId="7C7F558A" w14:textId="77777777" w:rsidTr="00A43AF4">
        <w:tc>
          <w:tcPr>
            <w:tcW w:w="3922" w:type="pct"/>
            <w:gridSpan w:val="3"/>
            <w:vAlign w:val="center"/>
          </w:tcPr>
          <w:p w14:paraId="7C7F5586" w14:textId="42E5570F" w:rsidR="00D83979" w:rsidRPr="00856A0F" w:rsidRDefault="00D83979" w:rsidP="006A0630">
            <w:pPr>
              <w:spacing w:line="360" w:lineRule="auto"/>
              <w:rPr>
                <w:rFonts w:cs="Arial"/>
                <w:bCs/>
                <w:sz w:val="20"/>
                <w:szCs w:val="20"/>
              </w:rPr>
            </w:pPr>
          </w:p>
        </w:tc>
        <w:tc>
          <w:tcPr>
            <w:tcW w:w="1078" w:type="pct"/>
            <w:shd w:val="clear" w:color="auto" w:fill="DBE5F1" w:themeFill="accent1" w:themeFillTint="33"/>
            <w:vAlign w:val="center"/>
          </w:tcPr>
          <w:p w14:paraId="7C7F5587" w14:textId="77777777" w:rsidR="00D83979" w:rsidRDefault="00D83979" w:rsidP="006A0630">
            <w:pPr>
              <w:spacing w:line="360" w:lineRule="auto"/>
              <w:jc w:val="right"/>
              <w:rPr>
                <w:rFonts w:cs="Arial"/>
                <w:bCs/>
              </w:rPr>
            </w:pPr>
          </w:p>
        </w:tc>
      </w:tr>
      <w:tr w:rsidR="00D83979" w14:paraId="7C7F558F" w14:textId="77777777" w:rsidTr="00A43AF4">
        <w:tc>
          <w:tcPr>
            <w:tcW w:w="3922" w:type="pct"/>
            <w:gridSpan w:val="3"/>
            <w:vAlign w:val="center"/>
          </w:tcPr>
          <w:p w14:paraId="7C7F558B" w14:textId="7349A5E6" w:rsidR="00D83979" w:rsidRPr="00856A0F" w:rsidRDefault="00D83979" w:rsidP="006A0630">
            <w:pPr>
              <w:spacing w:line="360" w:lineRule="auto"/>
              <w:rPr>
                <w:rFonts w:cs="Arial"/>
                <w:bCs/>
                <w:sz w:val="20"/>
                <w:szCs w:val="20"/>
              </w:rPr>
            </w:pPr>
          </w:p>
        </w:tc>
        <w:tc>
          <w:tcPr>
            <w:tcW w:w="1078" w:type="pct"/>
            <w:shd w:val="clear" w:color="auto" w:fill="DBE5F1" w:themeFill="accent1" w:themeFillTint="33"/>
            <w:vAlign w:val="center"/>
          </w:tcPr>
          <w:p w14:paraId="7C7F558C" w14:textId="77777777" w:rsidR="00D83979" w:rsidRDefault="00D83979" w:rsidP="006A0630">
            <w:pPr>
              <w:spacing w:line="360" w:lineRule="auto"/>
              <w:jc w:val="right"/>
              <w:rPr>
                <w:rFonts w:cs="Arial"/>
                <w:bCs/>
              </w:rPr>
            </w:pPr>
          </w:p>
        </w:tc>
      </w:tr>
      <w:tr w:rsidR="00D83979" w14:paraId="7C7F5594" w14:textId="77777777" w:rsidTr="00A43AF4">
        <w:tc>
          <w:tcPr>
            <w:tcW w:w="3922" w:type="pct"/>
            <w:gridSpan w:val="3"/>
            <w:vAlign w:val="center"/>
          </w:tcPr>
          <w:p w14:paraId="7C7F5590" w14:textId="6B6E6562" w:rsidR="00D83979" w:rsidRPr="00856A0F" w:rsidRDefault="00D83979" w:rsidP="00F32D22">
            <w:pPr>
              <w:spacing w:line="360" w:lineRule="auto"/>
              <w:rPr>
                <w:rFonts w:cs="Arial"/>
                <w:bCs/>
                <w:sz w:val="20"/>
                <w:szCs w:val="20"/>
              </w:rPr>
            </w:pPr>
          </w:p>
        </w:tc>
        <w:tc>
          <w:tcPr>
            <w:tcW w:w="1078" w:type="pct"/>
            <w:shd w:val="clear" w:color="auto" w:fill="DBE5F1" w:themeFill="accent1" w:themeFillTint="33"/>
            <w:vAlign w:val="center"/>
          </w:tcPr>
          <w:p w14:paraId="7C7F5591" w14:textId="77777777" w:rsidR="00D83979" w:rsidRDefault="00D83979" w:rsidP="006A0630">
            <w:pPr>
              <w:spacing w:line="360" w:lineRule="auto"/>
              <w:jc w:val="right"/>
              <w:rPr>
                <w:rFonts w:cs="Arial"/>
                <w:bCs/>
              </w:rPr>
            </w:pPr>
          </w:p>
        </w:tc>
      </w:tr>
      <w:tr w:rsidR="00D83979" w14:paraId="7C7F5599" w14:textId="77777777" w:rsidTr="00A43AF4">
        <w:tc>
          <w:tcPr>
            <w:tcW w:w="3922" w:type="pct"/>
            <w:gridSpan w:val="3"/>
            <w:vAlign w:val="center"/>
          </w:tcPr>
          <w:p w14:paraId="7C7F5595" w14:textId="0534521F" w:rsidR="00D83979" w:rsidRPr="00856A0F" w:rsidRDefault="00D83979" w:rsidP="006A0630">
            <w:pPr>
              <w:spacing w:line="360" w:lineRule="auto"/>
              <w:rPr>
                <w:rFonts w:cs="Arial"/>
                <w:bCs/>
                <w:sz w:val="20"/>
                <w:szCs w:val="20"/>
              </w:rPr>
            </w:pPr>
          </w:p>
        </w:tc>
        <w:tc>
          <w:tcPr>
            <w:tcW w:w="1078" w:type="pct"/>
            <w:shd w:val="clear" w:color="auto" w:fill="DBE5F1" w:themeFill="accent1" w:themeFillTint="33"/>
            <w:vAlign w:val="center"/>
          </w:tcPr>
          <w:p w14:paraId="7C7F5596" w14:textId="77777777" w:rsidR="00D83979" w:rsidRDefault="00D83979" w:rsidP="006A0630">
            <w:pPr>
              <w:spacing w:line="360" w:lineRule="auto"/>
              <w:jc w:val="right"/>
              <w:rPr>
                <w:rFonts w:cs="Arial"/>
                <w:bCs/>
              </w:rPr>
            </w:pPr>
          </w:p>
        </w:tc>
      </w:tr>
      <w:tr w:rsidR="00D83979" w14:paraId="7C7F559E" w14:textId="77777777" w:rsidTr="00A43AF4">
        <w:tc>
          <w:tcPr>
            <w:tcW w:w="3922" w:type="pct"/>
            <w:gridSpan w:val="3"/>
            <w:tcBorders>
              <w:bottom w:val="double" w:sz="4" w:space="0" w:color="auto"/>
            </w:tcBorders>
            <w:vAlign w:val="center"/>
          </w:tcPr>
          <w:p w14:paraId="7C7F559A" w14:textId="433F29EE" w:rsidR="00D83979" w:rsidRPr="00856A0F" w:rsidRDefault="00D83979" w:rsidP="006A0630">
            <w:pPr>
              <w:spacing w:line="360" w:lineRule="auto"/>
              <w:rPr>
                <w:rFonts w:cs="Arial"/>
                <w:bCs/>
                <w:sz w:val="20"/>
                <w:szCs w:val="20"/>
              </w:rPr>
            </w:pPr>
          </w:p>
        </w:tc>
        <w:tc>
          <w:tcPr>
            <w:tcW w:w="1078" w:type="pct"/>
            <w:tcBorders>
              <w:bottom w:val="double" w:sz="4" w:space="0" w:color="auto"/>
            </w:tcBorders>
            <w:shd w:val="clear" w:color="auto" w:fill="DBE5F1" w:themeFill="accent1" w:themeFillTint="33"/>
            <w:vAlign w:val="center"/>
          </w:tcPr>
          <w:p w14:paraId="7C7F559B" w14:textId="77777777" w:rsidR="00D83979" w:rsidRDefault="00D83979" w:rsidP="006A0630">
            <w:pPr>
              <w:spacing w:line="360" w:lineRule="auto"/>
              <w:jc w:val="right"/>
              <w:rPr>
                <w:rFonts w:cs="Arial"/>
                <w:bCs/>
              </w:rPr>
            </w:pPr>
          </w:p>
        </w:tc>
      </w:tr>
      <w:tr w:rsidR="00D83979" w14:paraId="7C7F55A3" w14:textId="77777777" w:rsidTr="00A43AF4">
        <w:tc>
          <w:tcPr>
            <w:tcW w:w="3922" w:type="pct"/>
            <w:gridSpan w:val="3"/>
            <w:tcBorders>
              <w:top w:val="double" w:sz="4" w:space="0" w:color="auto"/>
            </w:tcBorders>
            <w:vAlign w:val="center"/>
          </w:tcPr>
          <w:p w14:paraId="7C7F559F" w14:textId="77777777" w:rsidR="00D83979" w:rsidRPr="00E36702" w:rsidRDefault="00D83979" w:rsidP="006A0630">
            <w:pPr>
              <w:spacing w:line="360" w:lineRule="auto"/>
              <w:rPr>
                <w:rFonts w:cs="Arial"/>
                <w:b/>
                <w:bCs/>
              </w:rPr>
            </w:pPr>
            <w:r w:rsidRPr="00E36702">
              <w:rPr>
                <w:rFonts w:cs="Arial"/>
                <w:b/>
                <w:bCs/>
              </w:rPr>
              <w:t>TOTALS:</w:t>
            </w:r>
          </w:p>
        </w:tc>
        <w:tc>
          <w:tcPr>
            <w:tcW w:w="1078" w:type="pct"/>
            <w:tcBorders>
              <w:top w:val="double" w:sz="4" w:space="0" w:color="auto"/>
            </w:tcBorders>
            <w:shd w:val="clear" w:color="auto" w:fill="DBE5F1" w:themeFill="accent1" w:themeFillTint="33"/>
            <w:vAlign w:val="center"/>
          </w:tcPr>
          <w:p w14:paraId="7C7F55A0" w14:textId="77777777" w:rsidR="00D83979" w:rsidRPr="00E36702" w:rsidRDefault="00D83979" w:rsidP="006A0630">
            <w:pPr>
              <w:spacing w:line="360" w:lineRule="auto"/>
              <w:jc w:val="right"/>
              <w:rPr>
                <w:rFonts w:cs="Arial"/>
                <w:b/>
                <w:bCs/>
              </w:rPr>
            </w:pPr>
          </w:p>
        </w:tc>
      </w:tr>
      <w:tr w:rsidR="0001162C" w14:paraId="7C7F55AA" w14:textId="77777777" w:rsidTr="0001162C">
        <w:tc>
          <w:tcPr>
            <w:tcW w:w="1397" w:type="pct"/>
            <w:tcBorders>
              <w:top w:val="thinThickSmallGap" w:sz="24" w:space="0" w:color="auto"/>
            </w:tcBorders>
            <w:shd w:val="clear" w:color="auto" w:fill="D9D9D9" w:themeFill="background1" w:themeFillShade="D9"/>
            <w:vAlign w:val="center"/>
          </w:tcPr>
          <w:p w14:paraId="7C7F55A5" w14:textId="77777777" w:rsidR="0001162C" w:rsidRPr="00856A0F" w:rsidRDefault="0001162C" w:rsidP="006A0630">
            <w:pPr>
              <w:jc w:val="center"/>
              <w:rPr>
                <w:rFonts w:cs="Arial"/>
                <w:b/>
                <w:bCs/>
                <w:sz w:val="20"/>
                <w:szCs w:val="20"/>
              </w:rPr>
            </w:pPr>
            <w:r w:rsidRPr="00856A0F">
              <w:rPr>
                <w:rFonts w:cs="Arial"/>
                <w:b/>
                <w:bCs/>
                <w:sz w:val="20"/>
                <w:szCs w:val="20"/>
              </w:rPr>
              <w:t>Conference/Meeting Name</w:t>
            </w:r>
          </w:p>
        </w:tc>
        <w:tc>
          <w:tcPr>
            <w:tcW w:w="759" w:type="pct"/>
            <w:tcBorders>
              <w:top w:val="thinThickSmallGap" w:sz="24" w:space="0" w:color="auto"/>
            </w:tcBorders>
            <w:shd w:val="clear" w:color="auto" w:fill="D9D9D9" w:themeFill="background1" w:themeFillShade="D9"/>
            <w:vAlign w:val="center"/>
          </w:tcPr>
          <w:p w14:paraId="7C7F55A6" w14:textId="77777777" w:rsidR="0001162C" w:rsidRPr="00856A0F" w:rsidRDefault="0001162C" w:rsidP="006A0630">
            <w:pPr>
              <w:jc w:val="center"/>
              <w:rPr>
                <w:rFonts w:cs="Arial"/>
                <w:b/>
                <w:bCs/>
                <w:sz w:val="20"/>
                <w:szCs w:val="20"/>
              </w:rPr>
            </w:pPr>
            <w:r w:rsidRPr="00856A0F">
              <w:rPr>
                <w:rFonts w:cs="Arial"/>
                <w:b/>
                <w:bCs/>
                <w:sz w:val="20"/>
                <w:szCs w:val="20"/>
              </w:rPr>
              <w:t>Dates</w:t>
            </w:r>
          </w:p>
        </w:tc>
        <w:tc>
          <w:tcPr>
            <w:tcW w:w="1766" w:type="pct"/>
            <w:tcBorders>
              <w:top w:val="thinThickSmallGap" w:sz="24" w:space="0" w:color="auto"/>
            </w:tcBorders>
            <w:shd w:val="clear" w:color="auto" w:fill="D9D9D9" w:themeFill="background1" w:themeFillShade="D9"/>
            <w:vAlign w:val="center"/>
          </w:tcPr>
          <w:p w14:paraId="7C7F55A7" w14:textId="77777777" w:rsidR="0001162C" w:rsidRPr="00856A0F" w:rsidRDefault="0001162C" w:rsidP="006A0630">
            <w:pPr>
              <w:jc w:val="center"/>
              <w:rPr>
                <w:rFonts w:cs="Arial"/>
                <w:b/>
                <w:bCs/>
                <w:sz w:val="20"/>
                <w:szCs w:val="20"/>
              </w:rPr>
            </w:pPr>
            <w:r w:rsidRPr="00856A0F">
              <w:rPr>
                <w:rFonts w:cs="Arial"/>
                <w:b/>
                <w:bCs/>
                <w:sz w:val="20"/>
                <w:szCs w:val="20"/>
              </w:rPr>
              <w:t>Location</w:t>
            </w:r>
          </w:p>
        </w:tc>
        <w:tc>
          <w:tcPr>
            <w:tcW w:w="1078" w:type="pct"/>
            <w:tcBorders>
              <w:top w:val="thinThickSmallGap" w:sz="24" w:space="0" w:color="auto"/>
            </w:tcBorders>
            <w:shd w:val="clear" w:color="auto" w:fill="D9D9D9" w:themeFill="background1" w:themeFillShade="D9"/>
            <w:vAlign w:val="center"/>
          </w:tcPr>
          <w:p w14:paraId="7C7F55A9" w14:textId="54955DFF" w:rsidR="0001162C" w:rsidRPr="00856A0F" w:rsidRDefault="0001162C" w:rsidP="006A0630">
            <w:pPr>
              <w:jc w:val="center"/>
              <w:rPr>
                <w:rFonts w:cs="Arial"/>
                <w:b/>
                <w:bCs/>
                <w:sz w:val="20"/>
                <w:szCs w:val="20"/>
              </w:rPr>
            </w:pPr>
            <w:r w:rsidRPr="00856A0F">
              <w:rPr>
                <w:rFonts w:cs="Arial"/>
                <w:b/>
                <w:bCs/>
                <w:sz w:val="20"/>
                <w:szCs w:val="20"/>
              </w:rPr>
              <w:t>Number of Staff</w:t>
            </w:r>
          </w:p>
        </w:tc>
      </w:tr>
      <w:tr w:rsidR="0001162C" w14:paraId="7C7F55B1" w14:textId="77777777" w:rsidTr="0001162C">
        <w:trPr>
          <w:trHeight w:val="278"/>
        </w:trPr>
        <w:tc>
          <w:tcPr>
            <w:tcW w:w="1397" w:type="pct"/>
            <w:vAlign w:val="center"/>
          </w:tcPr>
          <w:p w14:paraId="7C7F55AB" w14:textId="77777777" w:rsidR="0001162C" w:rsidRPr="00856A0F" w:rsidRDefault="0001162C" w:rsidP="006A0630">
            <w:pPr>
              <w:pStyle w:val="NoSpacing"/>
              <w:rPr>
                <w:rFonts w:cs="Arial"/>
                <w:bCs/>
                <w:sz w:val="20"/>
                <w:szCs w:val="20"/>
              </w:rPr>
            </w:pPr>
          </w:p>
        </w:tc>
        <w:tc>
          <w:tcPr>
            <w:tcW w:w="759" w:type="pct"/>
            <w:vAlign w:val="center"/>
          </w:tcPr>
          <w:p w14:paraId="7C7F55AC" w14:textId="77777777" w:rsidR="0001162C" w:rsidRPr="00856A0F" w:rsidRDefault="0001162C" w:rsidP="006A0630">
            <w:pPr>
              <w:jc w:val="center"/>
              <w:rPr>
                <w:rFonts w:cs="Arial"/>
                <w:bCs/>
                <w:sz w:val="20"/>
                <w:szCs w:val="20"/>
              </w:rPr>
            </w:pPr>
          </w:p>
        </w:tc>
        <w:tc>
          <w:tcPr>
            <w:tcW w:w="1766" w:type="pct"/>
            <w:vAlign w:val="center"/>
          </w:tcPr>
          <w:p w14:paraId="7C7F55AD" w14:textId="77777777" w:rsidR="0001162C" w:rsidRPr="00856A0F" w:rsidRDefault="0001162C" w:rsidP="006A0630">
            <w:pPr>
              <w:jc w:val="center"/>
              <w:rPr>
                <w:rFonts w:cs="Arial"/>
                <w:bCs/>
                <w:sz w:val="20"/>
                <w:szCs w:val="20"/>
              </w:rPr>
            </w:pPr>
          </w:p>
        </w:tc>
        <w:tc>
          <w:tcPr>
            <w:tcW w:w="1078" w:type="pct"/>
            <w:vAlign w:val="center"/>
          </w:tcPr>
          <w:p w14:paraId="172B7D20" w14:textId="77777777" w:rsidR="0001162C" w:rsidRPr="00856A0F" w:rsidRDefault="0001162C" w:rsidP="006A0630">
            <w:pPr>
              <w:jc w:val="center"/>
              <w:rPr>
                <w:rFonts w:cs="Arial"/>
                <w:bCs/>
                <w:sz w:val="20"/>
                <w:szCs w:val="20"/>
              </w:rPr>
            </w:pPr>
          </w:p>
          <w:p w14:paraId="7C7F55B0" w14:textId="77777777" w:rsidR="0001162C" w:rsidRPr="00856A0F" w:rsidRDefault="0001162C" w:rsidP="006A0630">
            <w:pPr>
              <w:jc w:val="center"/>
              <w:rPr>
                <w:rFonts w:cs="Arial"/>
                <w:bCs/>
                <w:sz w:val="20"/>
                <w:szCs w:val="20"/>
              </w:rPr>
            </w:pPr>
          </w:p>
        </w:tc>
      </w:tr>
      <w:tr w:rsidR="00BF1F97" w14:paraId="7C7F55B4" w14:textId="77777777" w:rsidTr="00312E30">
        <w:tc>
          <w:tcPr>
            <w:tcW w:w="5000" w:type="pct"/>
            <w:gridSpan w:val="4"/>
            <w:shd w:val="clear" w:color="auto" w:fill="F2F2F2" w:themeFill="background1" w:themeFillShade="F2"/>
          </w:tcPr>
          <w:p w14:paraId="693871EA" w14:textId="77777777" w:rsidR="00486808" w:rsidRPr="006977F6" w:rsidRDefault="00486808" w:rsidP="00486808">
            <w:pPr>
              <w:rPr>
                <w:b/>
              </w:rPr>
            </w:pPr>
            <w:r>
              <w:rPr>
                <w:b/>
              </w:rPr>
              <w:t xml:space="preserve">Calculations and  </w:t>
            </w:r>
            <w:r w:rsidRPr="006977F6">
              <w:rPr>
                <w:b/>
              </w:rPr>
              <w:t>Justification Narrative:</w:t>
            </w:r>
          </w:p>
          <w:p w14:paraId="7C7F55B3" w14:textId="77777777" w:rsidR="00BF1F97" w:rsidRDefault="00BF1F97" w:rsidP="006A0630"/>
        </w:tc>
      </w:tr>
      <w:tr w:rsidR="00D83979" w14:paraId="54CD3EC9" w14:textId="77777777" w:rsidTr="00A43AF4">
        <w:tc>
          <w:tcPr>
            <w:tcW w:w="3922" w:type="pct"/>
            <w:gridSpan w:val="3"/>
            <w:vAlign w:val="center"/>
          </w:tcPr>
          <w:p w14:paraId="2144DB35" w14:textId="77777777" w:rsidR="00D83979" w:rsidRPr="006977F6" w:rsidRDefault="00D83979" w:rsidP="006A0630">
            <w:pPr>
              <w:spacing w:line="360" w:lineRule="auto"/>
              <w:rPr>
                <w:rFonts w:cs="Arial"/>
                <w:b/>
                <w:bCs/>
              </w:rPr>
            </w:pPr>
          </w:p>
        </w:tc>
        <w:tc>
          <w:tcPr>
            <w:tcW w:w="1078" w:type="pct"/>
            <w:shd w:val="clear" w:color="auto" w:fill="DBE5F1" w:themeFill="accent1" w:themeFillTint="33"/>
            <w:vAlign w:val="center"/>
          </w:tcPr>
          <w:p w14:paraId="699A3CCB" w14:textId="5071A3FF" w:rsidR="00D83979" w:rsidRPr="002E3733" w:rsidRDefault="00323B55" w:rsidP="006A0630">
            <w:pPr>
              <w:spacing w:line="360" w:lineRule="auto"/>
              <w:rPr>
                <w:rFonts w:cs="Arial"/>
                <w:b/>
                <w:bCs/>
              </w:rPr>
            </w:pPr>
            <w:r w:rsidRPr="002E3733">
              <w:rPr>
                <w:b/>
                <w:bCs/>
              </w:rPr>
              <w:t>Total Budget</w:t>
            </w:r>
          </w:p>
        </w:tc>
      </w:tr>
      <w:tr w:rsidR="00D83979" w14:paraId="2873D9B5" w14:textId="77777777" w:rsidTr="00A43AF4">
        <w:tc>
          <w:tcPr>
            <w:tcW w:w="3922" w:type="pct"/>
            <w:gridSpan w:val="3"/>
            <w:vAlign w:val="center"/>
          </w:tcPr>
          <w:p w14:paraId="2108336F" w14:textId="77777777" w:rsidR="00D83979" w:rsidRPr="006977F6" w:rsidRDefault="00D83979" w:rsidP="006A0630">
            <w:pPr>
              <w:spacing w:line="360" w:lineRule="auto"/>
              <w:rPr>
                <w:rFonts w:cs="Arial"/>
                <w:b/>
                <w:bCs/>
              </w:rPr>
            </w:pPr>
          </w:p>
        </w:tc>
        <w:tc>
          <w:tcPr>
            <w:tcW w:w="1078" w:type="pct"/>
            <w:shd w:val="clear" w:color="auto" w:fill="DBE5F1" w:themeFill="accent1" w:themeFillTint="33"/>
            <w:vAlign w:val="center"/>
          </w:tcPr>
          <w:p w14:paraId="52A9E4F7" w14:textId="77777777" w:rsidR="00D83979" w:rsidRDefault="00D83979" w:rsidP="006A0630">
            <w:pPr>
              <w:spacing w:line="360" w:lineRule="auto"/>
              <w:rPr>
                <w:rFonts w:cs="Arial"/>
                <w:bCs/>
              </w:rPr>
            </w:pPr>
          </w:p>
        </w:tc>
      </w:tr>
      <w:tr w:rsidR="00D83979" w14:paraId="7C7F55B9" w14:textId="77777777" w:rsidTr="00A43AF4">
        <w:tc>
          <w:tcPr>
            <w:tcW w:w="3922" w:type="pct"/>
            <w:gridSpan w:val="3"/>
            <w:vAlign w:val="center"/>
          </w:tcPr>
          <w:p w14:paraId="7C7F55B5" w14:textId="357711C6" w:rsidR="00D83979" w:rsidRPr="006977F6" w:rsidRDefault="00D83979" w:rsidP="006A0630">
            <w:pPr>
              <w:spacing w:line="360" w:lineRule="auto"/>
              <w:rPr>
                <w:rFonts w:cs="Arial"/>
                <w:b/>
                <w:bCs/>
              </w:rPr>
            </w:pPr>
          </w:p>
        </w:tc>
        <w:tc>
          <w:tcPr>
            <w:tcW w:w="1078" w:type="pct"/>
            <w:shd w:val="clear" w:color="auto" w:fill="DBE5F1" w:themeFill="accent1" w:themeFillTint="33"/>
            <w:vAlign w:val="center"/>
          </w:tcPr>
          <w:p w14:paraId="7C7F55B6" w14:textId="77777777" w:rsidR="00D83979" w:rsidRDefault="00D83979" w:rsidP="006A0630">
            <w:pPr>
              <w:spacing w:line="360" w:lineRule="auto"/>
              <w:rPr>
                <w:rFonts w:cs="Arial"/>
                <w:bCs/>
              </w:rPr>
            </w:pPr>
          </w:p>
        </w:tc>
      </w:tr>
      <w:tr w:rsidR="00D83979" w14:paraId="7C7F55BE" w14:textId="77777777" w:rsidTr="00A43AF4">
        <w:tc>
          <w:tcPr>
            <w:tcW w:w="3922" w:type="pct"/>
            <w:gridSpan w:val="3"/>
            <w:vAlign w:val="center"/>
          </w:tcPr>
          <w:p w14:paraId="7C7F55BA" w14:textId="33F1A4C2" w:rsidR="00D83979" w:rsidRPr="00856A0F" w:rsidRDefault="00D83979" w:rsidP="006A0630">
            <w:pPr>
              <w:spacing w:line="360" w:lineRule="auto"/>
              <w:rPr>
                <w:rFonts w:cs="Arial"/>
                <w:bCs/>
                <w:sz w:val="20"/>
                <w:szCs w:val="20"/>
              </w:rPr>
            </w:pPr>
          </w:p>
        </w:tc>
        <w:tc>
          <w:tcPr>
            <w:tcW w:w="1078" w:type="pct"/>
            <w:shd w:val="clear" w:color="auto" w:fill="DBE5F1" w:themeFill="accent1" w:themeFillTint="33"/>
            <w:vAlign w:val="center"/>
          </w:tcPr>
          <w:p w14:paraId="7C7F55BB" w14:textId="77777777" w:rsidR="00D83979" w:rsidRDefault="00D83979" w:rsidP="006A0630">
            <w:pPr>
              <w:spacing w:line="360" w:lineRule="auto"/>
              <w:jc w:val="right"/>
              <w:rPr>
                <w:rFonts w:cs="Arial"/>
                <w:bCs/>
              </w:rPr>
            </w:pPr>
          </w:p>
        </w:tc>
      </w:tr>
      <w:tr w:rsidR="00D83979" w14:paraId="7C7F55C3" w14:textId="77777777" w:rsidTr="00A43AF4">
        <w:tc>
          <w:tcPr>
            <w:tcW w:w="3922" w:type="pct"/>
            <w:gridSpan w:val="3"/>
            <w:vAlign w:val="center"/>
          </w:tcPr>
          <w:p w14:paraId="7C7F55BF" w14:textId="584A796C" w:rsidR="00D83979" w:rsidRPr="00856A0F" w:rsidRDefault="00D83979" w:rsidP="006A0630">
            <w:pPr>
              <w:spacing w:line="360" w:lineRule="auto"/>
              <w:rPr>
                <w:rFonts w:cs="Arial"/>
                <w:bCs/>
                <w:sz w:val="20"/>
                <w:szCs w:val="20"/>
              </w:rPr>
            </w:pPr>
          </w:p>
        </w:tc>
        <w:tc>
          <w:tcPr>
            <w:tcW w:w="1078" w:type="pct"/>
            <w:shd w:val="clear" w:color="auto" w:fill="DBE5F1" w:themeFill="accent1" w:themeFillTint="33"/>
            <w:vAlign w:val="center"/>
          </w:tcPr>
          <w:p w14:paraId="7C7F55C0" w14:textId="77777777" w:rsidR="00D83979" w:rsidRDefault="00D83979" w:rsidP="006A0630">
            <w:pPr>
              <w:spacing w:line="360" w:lineRule="auto"/>
              <w:jc w:val="right"/>
              <w:rPr>
                <w:rFonts w:cs="Arial"/>
                <w:bCs/>
              </w:rPr>
            </w:pPr>
          </w:p>
        </w:tc>
      </w:tr>
      <w:tr w:rsidR="00D83979" w14:paraId="7C7F55C8" w14:textId="77777777" w:rsidTr="00A43AF4">
        <w:tc>
          <w:tcPr>
            <w:tcW w:w="3922" w:type="pct"/>
            <w:gridSpan w:val="3"/>
            <w:vAlign w:val="center"/>
          </w:tcPr>
          <w:p w14:paraId="7C7F55C4" w14:textId="3C2100FF" w:rsidR="00D83979" w:rsidRPr="00856A0F" w:rsidRDefault="00D83979" w:rsidP="006A0630">
            <w:pPr>
              <w:spacing w:line="360" w:lineRule="auto"/>
              <w:rPr>
                <w:rFonts w:cs="Arial"/>
                <w:bCs/>
                <w:sz w:val="20"/>
                <w:szCs w:val="20"/>
              </w:rPr>
            </w:pPr>
          </w:p>
        </w:tc>
        <w:tc>
          <w:tcPr>
            <w:tcW w:w="1078" w:type="pct"/>
            <w:shd w:val="clear" w:color="auto" w:fill="DBE5F1" w:themeFill="accent1" w:themeFillTint="33"/>
            <w:vAlign w:val="center"/>
          </w:tcPr>
          <w:p w14:paraId="7C7F55C5" w14:textId="77777777" w:rsidR="00D83979" w:rsidRDefault="00D83979" w:rsidP="006A0630">
            <w:pPr>
              <w:spacing w:line="360" w:lineRule="auto"/>
              <w:jc w:val="right"/>
              <w:rPr>
                <w:rFonts w:cs="Arial"/>
                <w:bCs/>
              </w:rPr>
            </w:pPr>
          </w:p>
        </w:tc>
      </w:tr>
      <w:tr w:rsidR="00D83979" w14:paraId="7C7F55CD" w14:textId="77777777" w:rsidTr="00A43AF4">
        <w:tc>
          <w:tcPr>
            <w:tcW w:w="3922" w:type="pct"/>
            <w:gridSpan w:val="3"/>
            <w:vAlign w:val="center"/>
          </w:tcPr>
          <w:p w14:paraId="7C7F55C9" w14:textId="59300B87" w:rsidR="00D83979" w:rsidRPr="00856A0F" w:rsidRDefault="00D83979" w:rsidP="00F32D22">
            <w:pPr>
              <w:spacing w:line="360" w:lineRule="auto"/>
              <w:rPr>
                <w:rFonts w:cs="Arial"/>
                <w:bCs/>
                <w:sz w:val="20"/>
                <w:szCs w:val="20"/>
              </w:rPr>
            </w:pPr>
          </w:p>
        </w:tc>
        <w:tc>
          <w:tcPr>
            <w:tcW w:w="1078" w:type="pct"/>
            <w:shd w:val="clear" w:color="auto" w:fill="DBE5F1" w:themeFill="accent1" w:themeFillTint="33"/>
            <w:vAlign w:val="center"/>
          </w:tcPr>
          <w:p w14:paraId="7C7F55CA" w14:textId="77777777" w:rsidR="00D83979" w:rsidRDefault="00D83979" w:rsidP="006A0630">
            <w:pPr>
              <w:spacing w:line="360" w:lineRule="auto"/>
              <w:jc w:val="right"/>
              <w:rPr>
                <w:rFonts w:cs="Arial"/>
                <w:bCs/>
              </w:rPr>
            </w:pPr>
          </w:p>
        </w:tc>
      </w:tr>
      <w:tr w:rsidR="00D83979" w14:paraId="7C7F55D2" w14:textId="77777777" w:rsidTr="00A43AF4">
        <w:tc>
          <w:tcPr>
            <w:tcW w:w="3922" w:type="pct"/>
            <w:gridSpan w:val="3"/>
            <w:vAlign w:val="center"/>
          </w:tcPr>
          <w:p w14:paraId="7C7F55CE" w14:textId="23373288" w:rsidR="00D83979" w:rsidRPr="00856A0F" w:rsidRDefault="00D83979" w:rsidP="006A0630">
            <w:pPr>
              <w:spacing w:line="360" w:lineRule="auto"/>
              <w:rPr>
                <w:rFonts w:cs="Arial"/>
                <w:bCs/>
                <w:sz w:val="20"/>
                <w:szCs w:val="20"/>
              </w:rPr>
            </w:pPr>
          </w:p>
        </w:tc>
        <w:tc>
          <w:tcPr>
            <w:tcW w:w="1078" w:type="pct"/>
            <w:shd w:val="clear" w:color="auto" w:fill="DBE5F1" w:themeFill="accent1" w:themeFillTint="33"/>
            <w:vAlign w:val="center"/>
          </w:tcPr>
          <w:p w14:paraId="7C7F55CF" w14:textId="77777777" w:rsidR="00D83979" w:rsidRDefault="00D83979" w:rsidP="006A0630">
            <w:pPr>
              <w:spacing w:line="360" w:lineRule="auto"/>
              <w:jc w:val="right"/>
              <w:rPr>
                <w:rFonts w:cs="Arial"/>
                <w:bCs/>
              </w:rPr>
            </w:pPr>
          </w:p>
        </w:tc>
      </w:tr>
      <w:tr w:rsidR="00D83979" w14:paraId="7C7F55D7" w14:textId="77777777" w:rsidTr="00A43AF4">
        <w:tc>
          <w:tcPr>
            <w:tcW w:w="3922" w:type="pct"/>
            <w:gridSpan w:val="3"/>
            <w:tcBorders>
              <w:bottom w:val="double" w:sz="4" w:space="0" w:color="auto"/>
            </w:tcBorders>
            <w:vAlign w:val="center"/>
          </w:tcPr>
          <w:p w14:paraId="7C7F55D3" w14:textId="179A41E2" w:rsidR="00D83979" w:rsidRPr="00856A0F" w:rsidRDefault="00D83979" w:rsidP="006A0630">
            <w:pPr>
              <w:spacing w:line="360" w:lineRule="auto"/>
              <w:rPr>
                <w:rFonts w:cs="Arial"/>
                <w:bCs/>
                <w:sz w:val="20"/>
                <w:szCs w:val="20"/>
              </w:rPr>
            </w:pPr>
          </w:p>
        </w:tc>
        <w:tc>
          <w:tcPr>
            <w:tcW w:w="1078" w:type="pct"/>
            <w:tcBorders>
              <w:bottom w:val="double" w:sz="4" w:space="0" w:color="auto"/>
            </w:tcBorders>
            <w:shd w:val="clear" w:color="auto" w:fill="DBE5F1" w:themeFill="accent1" w:themeFillTint="33"/>
            <w:vAlign w:val="center"/>
          </w:tcPr>
          <w:p w14:paraId="7C7F55D4" w14:textId="77777777" w:rsidR="00D83979" w:rsidRDefault="00D83979" w:rsidP="006A0630">
            <w:pPr>
              <w:spacing w:line="360" w:lineRule="auto"/>
              <w:jc w:val="right"/>
              <w:rPr>
                <w:rFonts w:cs="Arial"/>
                <w:bCs/>
              </w:rPr>
            </w:pPr>
          </w:p>
        </w:tc>
      </w:tr>
      <w:tr w:rsidR="00D83979" w14:paraId="7C7F55DC" w14:textId="77777777" w:rsidTr="00A43AF4">
        <w:tc>
          <w:tcPr>
            <w:tcW w:w="3922" w:type="pct"/>
            <w:gridSpan w:val="3"/>
            <w:tcBorders>
              <w:top w:val="double" w:sz="4" w:space="0" w:color="auto"/>
            </w:tcBorders>
            <w:vAlign w:val="center"/>
          </w:tcPr>
          <w:p w14:paraId="7C7F55D8" w14:textId="77777777" w:rsidR="00D83979" w:rsidRPr="00E36702" w:rsidRDefault="00D83979" w:rsidP="006A0630">
            <w:pPr>
              <w:spacing w:line="360" w:lineRule="auto"/>
              <w:rPr>
                <w:rFonts w:cs="Arial"/>
                <w:b/>
                <w:bCs/>
              </w:rPr>
            </w:pPr>
            <w:r w:rsidRPr="00E36702">
              <w:rPr>
                <w:rFonts w:cs="Arial"/>
                <w:b/>
                <w:bCs/>
              </w:rPr>
              <w:t>TOTALS:</w:t>
            </w:r>
          </w:p>
        </w:tc>
        <w:tc>
          <w:tcPr>
            <w:tcW w:w="1078" w:type="pct"/>
            <w:tcBorders>
              <w:top w:val="double" w:sz="4" w:space="0" w:color="auto"/>
            </w:tcBorders>
            <w:shd w:val="clear" w:color="auto" w:fill="DBE5F1" w:themeFill="accent1" w:themeFillTint="33"/>
            <w:vAlign w:val="center"/>
          </w:tcPr>
          <w:p w14:paraId="7C7F55D9" w14:textId="77777777" w:rsidR="00D83979" w:rsidRPr="00E36702" w:rsidRDefault="00D83979" w:rsidP="006A0630">
            <w:pPr>
              <w:spacing w:line="360" w:lineRule="auto"/>
              <w:jc w:val="right"/>
              <w:rPr>
                <w:rFonts w:cs="Arial"/>
                <w:b/>
                <w:bCs/>
              </w:rPr>
            </w:pPr>
          </w:p>
        </w:tc>
      </w:tr>
      <w:tr w:rsidR="0001162C" w14:paraId="3A0A7589" w14:textId="77777777" w:rsidTr="0001162C">
        <w:tc>
          <w:tcPr>
            <w:tcW w:w="1397" w:type="pct"/>
            <w:tcBorders>
              <w:top w:val="thinThickSmallGap" w:sz="24" w:space="0" w:color="auto"/>
            </w:tcBorders>
            <w:shd w:val="clear" w:color="auto" w:fill="D9D9D9" w:themeFill="background1" w:themeFillShade="D9"/>
            <w:vAlign w:val="center"/>
          </w:tcPr>
          <w:p w14:paraId="3C31BE6D" w14:textId="77777777" w:rsidR="0001162C" w:rsidRPr="00856A0F" w:rsidRDefault="0001162C" w:rsidP="00950EEB">
            <w:pPr>
              <w:jc w:val="center"/>
              <w:rPr>
                <w:rFonts w:cs="Arial"/>
                <w:b/>
                <w:bCs/>
                <w:sz w:val="20"/>
                <w:szCs w:val="20"/>
              </w:rPr>
            </w:pPr>
            <w:r w:rsidRPr="00856A0F">
              <w:rPr>
                <w:rFonts w:cs="Arial"/>
                <w:b/>
                <w:bCs/>
                <w:sz w:val="20"/>
                <w:szCs w:val="20"/>
              </w:rPr>
              <w:t>Conference/Meeting Name</w:t>
            </w:r>
          </w:p>
        </w:tc>
        <w:tc>
          <w:tcPr>
            <w:tcW w:w="759" w:type="pct"/>
            <w:tcBorders>
              <w:top w:val="thinThickSmallGap" w:sz="24" w:space="0" w:color="auto"/>
            </w:tcBorders>
            <w:shd w:val="clear" w:color="auto" w:fill="D9D9D9" w:themeFill="background1" w:themeFillShade="D9"/>
            <w:vAlign w:val="center"/>
          </w:tcPr>
          <w:p w14:paraId="5B634013" w14:textId="77777777" w:rsidR="0001162C" w:rsidRPr="00856A0F" w:rsidRDefault="0001162C" w:rsidP="00950EEB">
            <w:pPr>
              <w:jc w:val="center"/>
              <w:rPr>
                <w:rFonts w:cs="Arial"/>
                <w:b/>
                <w:bCs/>
                <w:sz w:val="20"/>
                <w:szCs w:val="20"/>
              </w:rPr>
            </w:pPr>
            <w:r w:rsidRPr="00856A0F">
              <w:rPr>
                <w:rFonts w:cs="Arial"/>
                <w:b/>
                <w:bCs/>
                <w:sz w:val="20"/>
                <w:szCs w:val="20"/>
              </w:rPr>
              <w:t>Dates</w:t>
            </w:r>
          </w:p>
        </w:tc>
        <w:tc>
          <w:tcPr>
            <w:tcW w:w="1766" w:type="pct"/>
            <w:tcBorders>
              <w:top w:val="thinThickSmallGap" w:sz="24" w:space="0" w:color="auto"/>
            </w:tcBorders>
            <w:shd w:val="clear" w:color="auto" w:fill="D9D9D9" w:themeFill="background1" w:themeFillShade="D9"/>
            <w:vAlign w:val="center"/>
          </w:tcPr>
          <w:p w14:paraId="099E0900" w14:textId="77777777" w:rsidR="0001162C" w:rsidRPr="00856A0F" w:rsidRDefault="0001162C" w:rsidP="00950EEB">
            <w:pPr>
              <w:jc w:val="center"/>
              <w:rPr>
                <w:rFonts w:cs="Arial"/>
                <w:b/>
                <w:bCs/>
                <w:sz w:val="20"/>
                <w:szCs w:val="20"/>
              </w:rPr>
            </w:pPr>
            <w:r w:rsidRPr="00856A0F">
              <w:rPr>
                <w:rFonts w:cs="Arial"/>
                <w:b/>
                <w:bCs/>
                <w:sz w:val="20"/>
                <w:szCs w:val="20"/>
              </w:rPr>
              <w:t>Location</w:t>
            </w:r>
          </w:p>
        </w:tc>
        <w:tc>
          <w:tcPr>
            <w:tcW w:w="1078" w:type="pct"/>
            <w:tcBorders>
              <w:top w:val="thinThickSmallGap" w:sz="24" w:space="0" w:color="auto"/>
            </w:tcBorders>
            <w:shd w:val="clear" w:color="auto" w:fill="D9D9D9" w:themeFill="background1" w:themeFillShade="D9"/>
            <w:vAlign w:val="center"/>
          </w:tcPr>
          <w:p w14:paraId="40814395" w14:textId="5A56DB52" w:rsidR="0001162C" w:rsidRPr="00856A0F" w:rsidRDefault="0001162C" w:rsidP="00950EEB">
            <w:pPr>
              <w:jc w:val="center"/>
              <w:rPr>
                <w:rFonts w:cs="Arial"/>
                <w:b/>
                <w:bCs/>
                <w:sz w:val="20"/>
                <w:szCs w:val="20"/>
              </w:rPr>
            </w:pPr>
            <w:r w:rsidRPr="00856A0F">
              <w:rPr>
                <w:rFonts w:cs="Arial"/>
                <w:b/>
                <w:bCs/>
                <w:sz w:val="20"/>
                <w:szCs w:val="20"/>
              </w:rPr>
              <w:t>Number of Staff</w:t>
            </w:r>
          </w:p>
        </w:tc>
      </w:tr>
      <w:tr w:rsidR="0001162C" w14:paraId="2FD117FF" w14:textId="77777777" w:rsidTr="0001162C">
        <w:trPr>
          <w:trHeight w:val="278"/>
        </w:trPr>
        <w:tc>
          <w:tcPr>
            <w:tcW w:w="1397" w:type="pct"/>
            <w:vAlign w:val="center"/>
          </w:tcPr>
          <w:p w14:paraId="3E4BCA68" w14:textId="77777777" w:rsidR="0001162C" w:rsidRPr="00856A0F" w:rsidRDefault="0001162C" w:rsidP="00950EEB">
            <w:pPr>
              <w:pStyle w:val="NoSpacing"/>
              <w:rPr>
                <w:rFonts w:cs="Arial"/>
                <w:bCs/>
                <w:sz w:val="20"/>
                <w:szCs w:val="20"/>
              </w:rPr>
            </w:pPr>
          </w:p>
        </w:tc>
        <w:tc>
          <w:tcPr>
            <w:tcW w:w="759" w:type="pct"/>
            <w:vAlign w:val="center"/>
          </w:tcPr>
          <w:p w14:paraId="7CA0D61D" w14:textId="77777777" w:rsidR="0001162C" w:rsidRPr="00856A0F" w:rsidRDefault="0001162C" w:rsidP="00950EEB">
            <w:pPr>
              <w:jc w:val="center"/>
              <w:rPr>
                <w:rFonts w:cs="Arial"/>
                <w:bCs/>
                <w:sz w:val="20"/>
                <w:szCs w:val="20"/>
              </w:rPr>
            </w:pPr>
          </w:p>
        </w:tc>
        <w:tc>
          <w:tcPr>
            <w:tcW w:w="1766" w:type="pct"/>
            <w:vAlign w:val="center"/>
          </w:tcPr>
          <w:p w14:paraId="41430AAD" w14:textId="77777777" w:rsidR="0001162C" w:rsidRPr="00856A0F" w:rsidRDefault="0001162C" w:rsidP="00950EEB">
            <w:pPr>
              <w:jc w:val="center"/>
              <w:rPr>
                <w:rFonts w:cs="Arial"/>
                <w:bCs/>
                <w:sz w:val="20"/>
                <w:szCs w:val="20"/>
              </w:rPr>
            </w:pPr>
          </w:p>
        </w:tc>
        <w:tc>
          <w:tcPr>
            <w:tcW w:w="1078" w:type="pct"/>
            <w:vAlign w:val="center"/>
          </w:tcPr>
          <w:p w14:paraId="7B15BC8C" w14:textId="77777777" w:rsidR="0001162C" w:rsidRPr="00856A0F" w:rsidRDefault="0001162C" w:rsidP="00950EEB">
            <w:pPr>
              <w:jc w:val="center"/>
              <w:rPr>
                <w:rFonts w:cs="Arial"/>
                <w:bCs/>
                <w:sz w:val="20"/>
                <w:szCs w:val="20"/>
              </w:rPr>
            </w:pPr>
          </w:p>
          <w:p w14:paraId="6995B86D" w14:textId="77777777" w:rsidR="0001162C" w:rsidRPr="00856A0F" w:rsidRDefault="0001162C" w:rsidP="00950EEB">
            <w:pPr>
              <w:jc w:val="center"/>
              <w:rPr>
                <w:rFonts w:cs="Arial"/>
                <w:bCs/>
                <w:sz w:val="20"/>
                <w:szCs w:val="20"/>
              </w:rPr>
            </w:pPr>
          </w:p>
        </w:tc>
      </w:tr>
      <w:tr w:rsidR="00016B6B" w14:paraId="4D431D99" w14:textId="77777777" w:rsidTr="00312E30">
        <w:tc>
          <w:tcPr>
            <w:tcW w:w="5000" w:type="pct"/>
            <w:gridSpan w:val="4"/>
            <w:shd w:val="clear" w:color="auto" w:fill="F2F2F2" w:themeFill="background1" w:themeFillShade="F2"/>
          </w:tcPr>
          <w:p w14:paraId="13DE309A" w14:textId="77777777" w:rsidR="00486808" w:rsidRPr="006977F6" w:rsidRDefault="00486808" w:rsidP="00486808">
            <w:pPr>
              <w:rPr>
                <w:b/>
              </w:rPr>
            </w:pPr>
            <w:r>
              <w:rPr>
                <w:b/>
              </w:rPr>
              <w:t xml:space="preserve">Calculations and  </w:t>
            </w:r>
            <w:r w:rsidRPr="006977F6">
              <w:rPr>
                <w:b/>
              </w:rPr>
              <w:t>Justification Narrative:</w:t>
            </w:r>
          </w:p>
          <w:p w14:paraId="22CA7DA6" w14:textId="77777777" w:rsidR="00016B6B" w:rsidRDefault="00016B6B" w:rsidP="00950EEB"/>
        </w:tc>
      </w:tr>
      <w:tr w:rsidR="00D83979" w14:paraId="0783A59E" w14:textId="77777777" w:rsidTr="00A43AF4">
        <w:tc>
          <w:tcPr>
            <w:tcW w:w="3922" w:type="pct"/>
            <w:gridSpan w:val="3"/>
            <w:vAlign w:val="center"/>
          </w:tcPr>
          <w:p w14:paraId="31CA212E" w14:textId="77777777"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3267ACDD" w14:textId="32AD4FF2" w:rsidR="00D83979" w:rsidRPr="002E3733" w:rsidRDefault="00323B55" w:rsidP="00950EEB">
            <w:pPr>
              <w:spacing w:line="360" w:lineRule="auto"/>
              <w:rPr>
                <w:rFonts w:cs="Arial"/>
                <w:b/>
                <w:bCs/>
              </w:rPr>
            </w:pPr>
            <w:r w:rsidRPr="002E3733">
              <w:rPr>
                <w:b/>
                <w:bCs/>
              </w:rPr>
              <w:t>Total Budget</w:t>
            </w:r>
          </w:p>
        </w:tc>
      </w:tr>
      <w:tr w:rsidR="00D83979" w14:paraId="3DAE7029" w14:textId="77777777" w:rsidTr="00A43AF4">
        <w:tc>
          <w:tcPr>
            <w:tcW w:w="3922" w:type="pct"/>
            <w:gridSpan w:val="3"/>
            <w:vAlign w:val="center"/>
          </w:tcPr>
          <w:p w14:paraId="5F766E82" w14:textId="77777777"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5D7A65F7" w14:textId="77777777" w:rsidR="00D83979" w:rsidRDefault="00D83979" w:rsidP="00950EEB">
            <w:pPr>
              <w:spacing w:line="360" w:lineRule="auto"/>
              <w:rPr>
                <w:rFonts w:cs="Arial"/>
                <w:bCs/>
              </w:rPr>
            </w:pPr>
          </w:p>
        </w:tc>
      </w:tr>
      <w:tr w:rsidR="00D83979" w14:paraId="0CE9532F" w14:textId="77777777" w:rsidTr="00A43AF4">
        <w:tc>
          <w:tcPr>
            <w:tcW w:w="3922" w:type="pct"/>
            <w:gridSpan w:val="3"/>
            <w:vAlign w:val="center"/>
          </w:tcPr>
          <w:p w14:paraId="22D35DAF" w14:textId="4DFB51F2"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21BDDA05" w14:textId="77777777" w:rsidR="00D83979" w:rsidRDefault="00D83979" w:rsidP="00950EEB">
            <w:pPr>
              <w:spacing w:line="360" w:lineRule="auto"/>
              <w:rPr>
                <w:rFonts w:cs="Arial"/>
                <w:bCs/>
              </w:rPr>
            </w:pPr>
          </w:p>
        </w:tc>
      </w:tr>
      <w:tr w:rsidR="00D83979" w14:paraId="2035ED57" w14:textId="77777777" w:rsidTr="00A43AF4">
        <w:tc>
          <w:tcPr>
            <w:tcW w:w="3922" w:type="pct"/>
            <w:gridSpan w:val="3"/>
            <w:vAlign w:val="center"/>
          </w:tcPr>
          <w:p w14:paraId="6E28FB6D" w14:textId="3D838E20"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35427E22" w14:textId="77777777" w:rsidR="00D83979" w:rsidRDefault="00D83979" w:rsidP="00950EEB">
            <w:pPr>
              <w:spacing w:line="360" w:lineRule="auto"/>
              <w:jc w:val="right"/>
              <w:rPr>
                <w:rFonts w:cs="Arial"/>
                <w:bCs/>
              </w:rPr>
            </w:pPr>
          </w:p>
        </w:tc>
      </w:tr>
      <w:tr w:rsidR="00D83979" w14:paraId="1D89E571" w14:textId="77777777" w:rsidTr="00A43AF4">
        <w:tc>
          <w:tcPr>
            <w:tcW w:w="3922" w:type="pct"/>
            <w:gridSpan w:val="3"/>
            <w:vAlign w:val="center"/>
          </w:tcPr>
          <w:p w14:paraId="4FDEF5A1" w14:textId="7AF039F6"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3781F5DC" w14:textId="77777777" w:rsidR="00D83979" w:rsidRDefault="00D83979" w:rsidP="00950EEB">
            <w:pPr>
              <w:spacing w:line="360" w:lineRule="auto"/>
              <w:jc w:val="right"/>
              <w:rPr>
                <w:rFonts w:cs="Arial"/>
                <w:bCs/>
              </w:rPr>
            </w:pPr>
          </w:p>
        </w:tc>
      </w:tr>
      <w:tr w:rsidR="00D83979" w14:paraId="1C8F2D03" w14:textId="77777777" w:rsidTr="00A43AF4">
        <w:tc>
          <w:tcPr>
            <w:tcW w:w="3922" w:type="pct"/>
            <w:gridSpan w:val="3"/>
            <w:vAlign w:val="center"/>
          </w:tcPr>
          <w:p w14:paraId="4E33E057" w14:textId="6CEC987D"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37323D9A" w14:textId="77777777" w:rsidR="00D83979" w:rsidRDefault="00D83979" w:rsidP="00950EEB">
            <w:pPr>
              <w:spacing w:line="360" w:lineRule="auto"/>
              <w:jc w:val="right"/>
              <w:rPr>
                <w:rFonts w:cs="Arial"/>
                <w:bCs/>
              </w:rPr>
            </w:pPr>
          </w:p>
        </w:tc>
      </w:tr>
      <w:tr w:rsidR="00D83979" w14:paraId="61E35AE3" w14:textId="77777777" w:rsidTr="00A43AF4">
        <w:tc>
          <w:tcPr>
            <w:tcW w:w="3922" w:type="pct"/>
            <w:gridSpan w:val="3"/>
            <w:vAlign w:val="center"/>
          </w:tcPr>
          <w:p w14:paraId="3BBE9DFD" w14:textId="4BA2D2A5"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1ABFBAD8" w14:textId="77777777" w:rsidR="00D83979" w:rsidRDefault="00D83979" w:rsidP="00950EEB">
            <w:pPr>
              <w:spacing w:line="360" w:lineRule="auto"/>
              <w:jc w:val="right"/>
              <w:rPr>
                <w:rFonts w:cs="Arial"/>
                <w:bCs/>
              </w:rPr>
            </w:pPr>
          </w:p>
        </w:tc>
      </w:tr>
      <w:tr w:rsidR="00D83979" w14:paraId="1DB30466" w14:textId="77777777" w:rsidTr="00A43AF4">
        <w:tc>
          <w:tcPr>
            <w:tcW w:w="3922" w:type="pct"/>
            <w:gridSpan w:val="3"/>
            <w:vAlign w:val="center"/>
          </w:tcPr>
          <w:p w14:paraId="6A22A642" w14:textId="4077D8B0"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4E5119C0" w14:textId="77777777" w:rsidR="00D83979" w:rsidRDefault="00D83979" w:rsidP="00950EEB">
            <w:pPr>
              <w:spacing w:line="360" w:lineRule="auto"/>
              <w:jc w:val="right"/>
              <w:rPr>
                <w:rFonts w:cs="Arial"/>
                <w:bCs/>
              </w:rPr>
            </w:pPr>
          </w:p>
        </w:tc>
      </w:tr>
      <w:tr w:rsidR="00D83979" w14:paraId="2F238143" w14:textId="77777777" w:rsidTr="00A43AF4">
        <w:tc>
          <w:tcPr>
            <w:tcW w:w="3922" w:type="pct"/>
            <w:gridSpan w:val="3"/>
            <w:tcBorders>
              <w:bottom w:val="double" w:sz="4" w:space="0" w:color="auto"/>
            </w:tcBorders>
            <w:vAlign w:val="center"/>
          </w:tcPr>
          <w:p w14:paraId="77BC85F5" w14:textId="50C09C1F" w:rsidR="00D83979" w:rsidRPr="00856A0F" w:rsidRDefault="00D83979" w:rsidP="00950EEB">
            <w:pPr>
              <w:spacing w:line="360" w:lineRule="auto"/>
              <w:rPr>
                <w:rFonts w:cs="Arial"/>
                <w:bCs/>
                <w:sz w:val="20"/>
                <w:szCs w:val="20"/>
              </w:rPr>
            </w:pPr>
          </w:p>
        </w:tc>
        <w:tc>
          <w:tcPr>
            <w:tcW w:w="1078" w:type="pct"/>
            <w:tcBorders>
              <w:bottom w:val="double" w:sz="4" w:space="0" w:color="auto"/>
            </w:tcBorders>
            <w:shd w:val="clear" w:color="auto" w:fill="DBE5F1" w:themeFill="accent1" w:themeFillTint="33"/>
            <w:vAlign w:val="center"/>
          </w:tcPr>
          <w:p w14:paraId="166BFE18" w14:textId="77777777" w:rsidR="00D83979" w:rsidRDefault="00D83979" w:rsidP="00950EEB">
            <w:pPr>
              <w:spacing w:line="360" w:lineRule="auto"/>
              <w:jc w:val="right"/>
              <w:rPr>
                <w:rFonts w:cs="Arial"/>
                <w:bCs/>
              </w:rPr>
            </w:pPr>
          </w:p>
        </w:tc>
      </w:tr>
      <w:tr w:rsidR="00D83979" w14:paraId="1D805E39" w14:textId="77777777" w:rsidTr="00A43AF4">
        <w:tc>
          <w:tcPr>
            <w:tcW w:w="3922" w:type="pct"/>
            <w:gridSpan w:val="3"/>
            <w:tcBorders>
              <w:top w:val="double" w:sz="4" w:space="0" w:color="auto"/>
            </w:tcBorders>
            <w:vAlign w:val="center"/>
          </w:tcPr>
          <w:p w14:paraId="0022C228" w14:textId="77777777" w:rsidR="00D83979" w:rsidRPr="00E36702" w:rsidRDefault="00D83979" w:rsidP="00950EEB">
            <w:pPr>
              <w:spacing w:line="360" w:lineRule="auto"/>
              <w:rPr>
                <w:rFonts w:cs="Arial"/>
                <w:b/>
                <w:bCs/>
              </w:rPr>
            </w:pPr>
            <w:r w:rsidRPr="00E36702">
              <w:rPr>
                <w:rFonts w:cs="Arial"/>
                <w:b/>
                <w:bCs/>
              </w:rPr>
              <w:t>TOTALS:</w:t>
            </w:r>
          </w:p>
        </w:tc>
        <w:tc>
          <w:tcPr>
            <w:tcW w:w="1078" w:type="pct"/>
            <w:tcBorders>
              <w:top w:val="double" w:sz="4" w:space="0" w:color="auto"/>
            </w:tcBorders>
            <w:shd w:val="clear" w:color="auto" w:fill="DBE5F1" w:themeFill="accent1" w:themeFillTint="33"/>
            <w:vAlign w:val="center"/>
          </w:tcPr>
          <w:p w14:paraId="507F31B3" w14:textId="77777777" w:rsidR="00D83979" w:rsidRPr="00E36702" w:rsidRDefault="00D83979" w:rsidP="00950EEB">
            <w:pPr>
              <w:spacing w:line="360" w:lineRule="auto"/>
              <w:jc w:val="right"/>
              <w:rPr>
                <w:rFonts w:cs="Arial"/>
                <w:b/>
                <w:bCs/>
              </w:rPr>
            </w:pPr>
          </w:p>
        </w:tc>
      </w:tr>
      <w:tr w:rsidR="0001162C" w14:paraId="494213FD" w14:textId="77777777" w:rsidTr="0001162C">
        <w:tc>
          <w:tcPr>
            <w:tcW w:w="1397" w:type="pct"/>
            <w:tcBorders>
              <w:top w:val="thinThickSmallGap" w:sz="24" w:space="0" w:color="auto"/>
            </w:tcBorders>
            <w:shd w:val="clear" w:color="auto" w:fill="D9D9D9" w:themeFill="background1" w:themeFillShade="D9"/>
            <w:vAlign w:val="center"/>
          </w:tcPr>
          <w:p w14:paraId="37D3BC11" w14:textId="77777777" w:rsidR="0001162C" w:rsidRPr="00856A0F" w:rsidRDefault="0001162C" w:rsidP="00950EEB">
            <w:pPr>
              <w:jc w:val="center"/>
              <w:rPr>
                <w:rFonts w:cs="Arial"/>
                <w:b/>
                <w:bCs/>
                <w:sz w:val="20"/>
                <w:szCs w:val="20"/>
              </w:rPr>
            </w:pPr>
            <w:r w:rsidRPr="00856A0F">
              <w:rPr>
                <w:rFonts w:cs="Arial"/>
                <w:b/>
                <w:bCs/>
                <w:sz w:val="20"/>
                <w:szCs w:val="20"/>
              </w:rPr>
              <w:lastRenderedPageBreak/>
              <w:t>Conference/Meeting Name</w:t>
            </w:r>
          </w:p>
        </w:tc>
        <w:tc>
          <w:tcPr>
            <w:tcW w:w="759" w:type="pct"/>
            <w:tcBorders>
              <w:top w:val="thinThickSmallGap" w:sz="24" w:space="0" w:color="auto"/>
            </w:tcBorders>
            <w:shd w:val="clear" w:color="auto" w:fill="D9D9D9" w:themeFill="background1" w:themeFillShade="D9"/>
            <w:vAlign w:val="center"/>
          </w:tcPr>
          <w:p w14:paraId="50E2BCF4" w14:textId="77777777" w:rsidR="0001162C" w:rsidRPr="00856A0F" w:rsidRDefault="0001162C" w:rsidP="00950EEB">
            <w:pPr>
              <w:jc w:val="center"/>
              <w:rPr>
                <w:rFonts w:cs="Arial"/>
                <w:b/>
                <w:bCs/>
                <w:sz w:val="20"/>
                <w:szCs w:val="20"/>
              </w:rPr>
            </w:pPr>
            <w:r w:rsidRPr="00856A0F">
              <w:rPr>
                <w:rFonts w:cs="Arial"/>
                <w:b/>
                <w:bCs/>
                <w:sz w:val="20"/>
                <w:szCs w:val="20"/>
              </w:rPr>
              <w:t>Dates</w:t>
            </w:r>
          </w:p>
        </w:tc>
        <w:tc>
          <w:tcPr>
            <w:tcW w:w="1766" w:type="pct"/>
            <w:tcBorders>
              <w:top w:val="thinThickSmallGap" w:sz="24" w:space="0" w:color="auto"/>
            </w:tcBorders>
            <w:shd w:val="clear" w:color="auto" w:fill="D9D9D9" w:themeFill="background1" w:themeFillShade="D9"/>
            <w:vAlign w:val="center"/>
          </w:tcPr>
          <w:p w14:paraId="2577C23F" w14:textId="77777777" w:rsidR="0001162C" w:rsidRPr="00856A0F" w:rsidRDefault="0001162C" w:rsidP="00950EEB">
            <w:pPr>
              <w:jc w:val="center"/>
              <w:rPr>
                <w:rFonts w:cs="Arial"/>
                <w:b/>
                <w:bCs/>
                <w:sz w:val="20"/>
                <w:szCs w:val="20"/>
              </w:rPr>
            </w:pPr>
            <w:r w:rsidRPr="00856A0F">
              <w:rPr>
                <w:rFonts w:cs="Arial"/>
                <w:b/>
                <w:bCs/>
                <w:sz w:val="20"/>
                <w:szCs w:val="20"/>
              </w:rPr>
              <w:t>Location</w:t>
            </w:r>
          </w:p>
        </w:tc>
        <w:tc>
          <w:tcPr>
            <w:tcW w:w="1078" w:type="pct"/>
            <w:tcBorders>
              <w:top w:val="thinThickSmallGap" w:sz="24" w:space="0" w:color="auto"/>
            </w:tcBorders>
            <w:shd w:val="clear" w:color="auto" w:fill="D9D9D9" w:themeFill="background1" w:themeFillShade="D9"/>
            <w:vAlign w:val="center"/>
          </w:tcPr>
          <w:p w14:paraId="507F9348" w14:textId="1ADED27A" w:rsidR="0001162C" w:rsidRPr="00856A0F" w:rsidRDefault="0001162C" w:rsidP="00950EEB">
            <w:pPr>
              <w:jc w:val="center"/>
              <w:rPr>
                <w:rFonts w:cs="Arial"/>
                <w:b/>
                <w:bCs/>
                <w:sz w:val="20"/>
                <w:szCs w:val="20"/>
              </w:rPr>
            </w:pPr>
            <w:r w:rsidRPr="00856A0F">
              <w:rPr>
                <w:rFonts w:cs="Arial"/>
                <w:b/>
                <w:bCs/>
                <w:sz w:val="20"/>
                <w:szCs w:val="20"/>
              </w:rPr>
              <w:t>Number of Staff</w:t>
            </w:r>
          </w:p>
        </w:tc>
      </w:tr>
      <w:tr w:rsidR="0001162C" w14:paraId="31DF3DFD" w14:textId="77777777" w:rsidTr="0001162C">
        <w:trPr>
          <w:trHeight w:val="278"/>
        </w:trPr>
        <w:tc>
          <w:tcPr>
            <w:tcW w:w="1397" w:type="pct"/>
            <w:vAlign w:val="center"/>
          </w:tcPr>
          <w:p w14:paraId="07059ACB" w14:textId="77777777" w:rsidR="0001162C" w:rsidRPr="00856A0F" w:rsidRDefault="0001162C" w:rsidP="00950EEB">
            <w:pPr>
              <w:pStyle w:val="NoSpacing"/>
              <w:rPr>
                <w:rFonts w:cs="Arial"/>
                <w:bCs/>
                <w:sz w:val="20"/>
                <w:szCs w:val="20"/>
              </w:rPr>
            </w:pPr>
          </w:p>
        </w:tc>
        <w:tc>
          <w:tcPr>
            <w:tcW w:w="759" w:type="pct"/>
            <w:vAlign w:val="center"/>
          </w:tcPr>
          <w:p w14:paraId="7D1014F7" w14:textId="77777777" w:rsidR="0001162C" w:rsidRPr="00856A0F" w:rsidRDefault="0001162C" w:rsidP="00950EEB">
            <w:pPr>
              <w:jc w:val="center"/>
              <w:rPr>
                <w:rFonts w:cs="Arial"/>
                <w:bCs/>
                <w:sz w:val="20"/>
                <w:szCs w:val="20"/>
              </w:rPr>
            </w:pPr>
          </w:p>
        </w:tc>
        <w:tc>
          <w:tcPr>
            <w:tcW w:w="1766" w:type="pct"/>
            <w:vAlign w:val="center"/>
          </w:tcPr>
          <w:p w14:paraId="6D0142E9" w14:textId="77777777" w:rsidR="0001162C" w:rsidRPr="00856A0F" w:rsidRDefault="0001162C" w:rsidP="00950EEB">
            <w:pPr>
              <w:jc w:val="center"/>
              <w:rPr>
                <w:rFonts w:cs="Arial"/>
                <w:bCs/>
                <w:sz w:val="20"/>
                <w:szCs w:val="20"/>
              </w:rPr>
            </w:pPr>
          </w:p>
        </w:tc>
        <w:tc>
          <w:tcPr>
            <w:tcW w:w="1078" w:type="pct"/>
            <w:vAlign w:val="center"/>
          </w:tcPr>
          <w:p w14:paraId="137436DF" w14:textId="77777777" w:rsidR="0001162C" w:rsidRPr="00856A0F" w:rsidRDefault="0001162C" w:rsidP="00950EEB">
            <w:pPr>
              <w:jc w:val="center"/>
              <w:rPr>
                <w:rFonts w:cs="Arial"/>
                <w:bCs/>
                <w:sz w:val="20"/>
                <w:szCs w:val="20"/>
              </w:rPr>
            </w:pPr>
          </w:p>
          <w:p w14:paraId="186D3D8E" w14:textId="77777777" w:rsidR="0001162C" w:rsidRPr="00856A0F" w:rsidRDefault="0001162C" w:rsidP="00950EEB">
            <w:pPr>
              <w:jc w:val="center"/>
              <w:rPr>
                <w:rFonts w:cs="Arial"/>
                <w:bCs/>
                <w:sz w:val="20"/>
                <w:szCs w:val="20"/>
              </w:rPr>
            </w:pPr>
          </w:p>
        </w:tc>
      </w:tr>
      <w:tr w:rsidR="00016B6B" w14:paraId="1209D613" w14:textId="77777777" w:rsidTr="00312E30">
        <w:tc>
          <w:tcPr>
            <w:tcW w:w="5000" w:type="pct"/>
            <w:gridSpan w:val="4"/>
            <w:shd w:val="clear" w:color="auto" w:fill="F2F2F2" w:themeFill="background1" w:themeFillShade="F2"/>
          </w:tcPr>
          <w:p w14:paraId="08323658" w14:textId="77777777" w:rsidR="00486808" w:rsidRPr="006977F6" w:rsidRDefault="00486808" w:rsidP="00486808">
            <w:pPr>
              <w:rPr>
                <w:b/>
              </w:rPr>
            </w:pPr>
            <w:r>
              <w:rPr>
                <w:b/>
              </w:rPr>
              <w:t xml:space="preserve">Calculations and  </w:t>
            </w:r>
            <w:r w:rsidRPr="006977F6">
              <w:rPr>
                <w:b/>
              </w:rPr>
              <w:t>Justification Narrative:</w:t>
            </w:r>
          </w:p>
          <w:p w14:paraId="7EC2CB9A" w14:textId="77777777" w:rsidR="00016B6B" w:rsidRDefault="00016B6B" w:rsidP="00950EEB"/>
        </w:tc>
      </w:tr>
      <w:tr w:rsidR="00D83979" w14:paraId="69C7C930" w14:textId="77777777" w:rsidTr="00A43AF4">
        <w:tc>
          <w:tcPr>
            <w:tcW w:w="3922" w:type="pct"/>
            <w:gridSpan w:val="3"/>
            <w:vAlign w:val="center"/>
          </w:tcPr>
          <w:p w14:paraId="15E4DC99" w14:textId="77777777"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07EF9A79" w14:textId="3DE0B661" w:rsidR="00D83979" w:rsidRPr="002E3733" w:rsidRDefault="00323B55" w:rsidP="00950EEB">
            <w:pPr>
              <w:spacing w:line="360" w:lineRule="auto"/>
              <w:rPr>
                <w:rFonts w:cs="Arial"/>
                <w:b/>
                <w:bCs/>
              </w:rPr>
            </w:pPr>
            <w:r w:rsidRPr="002E3733">
              <w:rPr>
                <w:b/>
                <w:bCs/>
              </w:rPr>
              <w:t>Total Budget</w:t>
            </w:r>
          </w:p>
        </w:tc>
      </w:tr>
      <w:tr w:rsidR="00D83979" w14:paraId="697A46B8" w14:textId="77777777" w:rsidTr="00A43AF4">
        <w:tc>
          <w:tcPr>
            <w:tcW w:w="3922" w:type="pct"/>
            <w:gridSpan w:val="3"/>
            <w:vAlign w:val="center"/>
          </w:tcPr>
          <w:p w14:paraId="1F7A68D0" w14:textId="77777777"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3613AFE1" w14:textId="77777777" w:rsidR="00D83979" w:rsidRDefault="00D83979" w:rsidP="00950EEB">
            <w:pPr>
              <w:spacing w:line="360" w:lineRule="auto"/>
              <w:rPr>
                <w:rFonts w:cs="Arial"/>
                <w:bCs/>
              </w:rPr>
            </w:pPr>
          </w:p>
        </w:tc>
      </w:tr>
      <w:tr w:rsidR="00D83979" w14:paraId="062E3747" w14:textId="77777777" w:rsidTr="00A43AF4">
        <w:tc>
          <w:tcPr>
            <w:tcW w:w="3922" w:type="pct"/>
            <w:gridSpan w:val="3"/>
            <w:vAlign w:val="center"/>
          </w:tcPr>
          <w:p w14:paraId="1E664596" w14:textId="16B2A1E4"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54884530" w14:textId="77777777" w:rsidR="00D83979" w:rsidRDefault="00D83979" w:rsidP="00950EEB">
            <w:pPr>
              <w:spacing w:line="360" w:lineRule="auto"/>
              <w:rPr>
                <w:rFonts w:cs="Arial"/>
                <w:bCs/>
              </w:rPr>
            </w:pPr>
          </w:p>
        </w:tc>
      </w:tr>
      <w:tr w:rsidR="00D83979" w14:paraId="5F321F9C" w14:textId="77777777" w:rsidTr="00A43AF4">
        <w:tc>
          <w:tcPr>
            <w:tcW w:w="3922" w:type="pct"/>
            <w:gridSpan w:val="3"/>
            <w:vAlign w:val="center"/>
          </w:tcPr>
          <w:p w14:paraId="360B52CB" w14:textId="5DF96185"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6B7411D5" w14:textId="77777777" w:rsidR="00D83979" w:rsidRDefault="00D83979" w:rsidP="00950EEB">
            <w:pPr>
              <w:spacing w:line="360" w:lineRule="auto"/>
              <w:jc w:val="right"/>
              <w:rPr>
                <w:rFonts w:cs="Arial"/>
                <w:bCs/>
              </w:rPr>
            </w:pPr>
          </w:p>
        </w:tc>
      </w:tr>
      <w:tr w:rsidR="00D83979" w14:paraId="5F380FB2" w14:textId="77777777" w:rsidTr="00A43AF4">
        <w:tc>
          <w:tcPr>
            <w:tcW w:w="3922" w:type="pct"/>
            <w:gridSpan w:val="3"/>
            <w:vAlign w:val="center"/>
          </w:tcPr>
          <w:p w14:paraId="20F39F3B" w14:textId="431F2646"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3D306211" w14:textId="77777777" w:rsidR="00D83979" w:rsidRDefault="00D83979" w:rsidP="00950EEB">
            <w:pPr>
              <w:spacing w:line="360" w:lineRule="auto"/>
              <w:jc w:val="right"/>
              <w:rPr>
                <w:rFonts w:cs="Arial"/>
                <w:bCs/>
              </w:rPr>
            </w:pPr>
          </w:p>
        </w:tc>
      </w:tr>
      <w:tr w:rsidR="00D83979" w14:paraId="11C6D394" w14:textId="77777777" w:rsidTr="00A43AF4">
        <w:tc>
          <w:tcPr>
            <w:tcW w:w="3922" w:type="pct"/>
            <w:gridSpan w:val="3"/>
            <w:vAlign w:val="center"/>
          </w:tcPr>
          <w:p w14:paraId="04BEF72F" w14:textId="1D0C280B"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2D1D7F8C" w14:textId="77777777" w:rsidR="00D83979" w:rsidRDefault="00D83979" w:rsidP="00950EEB">
            <w:pPr>
              <w:spacing w:line="360" w:lineRule="auto"/>
              <w:jc w:val="right"/>
              <w:rPr>
                <w:rFonts w:cs="Arial"/>
                <w:bCs/>
              </w:rPr>
            </w:pPr>
          </w:p>
        </w:tc>
      </w:tr>
      <w:tr w:rsidR="00D83979" w14:paraId="1E2FFDEE" w14:textId="77777777" w:rsidTr="00A43AF4">
        <w:tc>
          <w:tcPr>
            <w:tcW w:w="3922" w:type="pct"/>
            <w:gridSpan w:val="3"/>
            <w:vAlign w:val="center"/>
          </w:tcPr>
          <w:p w14:paraId="13AF9355" w14:textId="7668F4F3"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51B3F10E" w14:textId="77777777" w:rsidR="00D83979" w:rsidRDefault="00D83979" w:rsidP="00950EEB">
            <w:pPr>
              <w:spacing w:line="360" w:lineRule="auto"/>
              <w:jc w:val="right"/>
              <w:rPr>
                <w:rFonts w:cs="Arial"/>
                <w:bCs/>
              </w:rPr>
            </w:pPr>
          </w:p>
        </w:tc>
      </w:tr>
      <w:tr w:rsidR="00D83979" w14:paraId="1C95B8AF" w14:textId="77777777" w:rsidTr="00A43AF4">
        <w:tc>
          <w:tcPr>
            <w:tcW w:w="3922" w:type="pct"/>
            <w:gridSpan w:val="3"/>
            <w:vAlign w:val="center"/>
          </w:tcPr>
          <w:p w14:paraId="322D4CA2" w14:textId="338A0F01"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0EE1AD09" w14:textId="77777777" w:rsidR="00D83979" w:rsidRDefault="00D83979" w:rsidP="00950EEB">
            <w:pPr>
              <w:spacing w:line="360" w:lineRule="auto"/>
              <w:jc w:val="right"/>
              <w:rPr>
                <w:rFonts w:cs="Arial"/>
                <w:bCs/>
              </w:rPr>
            </w:pPr>
          </w:p>
        </w:tc>
      </w:tr>
      <w:tr w:rsidR="00D83979" w14:paraId="58CB7246" w14:textId="77777777" w:rsidTr="00A43AF4">
        <w:tc>
          <w:tcPr>
            <w:tcW w:w="3922" w:type="pct"/>
            <w:gridSpan w:val="3"/>
            <w:tcBorders>
              <w:bottom w:val="double" w:sz="4" w:space="0" w:color="auto"/>
            </w:tcBorders>
            <w:vAlign w:val="center"/>
          </w:tcPr>
          <w:p w14:paraId="36DAD516" w14:textId="526E7599" w:rsidR="00D83979" w:rsidRPr="00856A0F" w:rsidRDefault="00D83979" w:rsidP="00950EEB">
            <w:pPr>
              <w:spacing w:line="360" w:lineRule="auto"/>
              <w:rPr>
                <w:rFonts w:cs="Arial"/>
                <w:bCs/>
                <w:sz w:val="20"/>
                <w:szCs w:val="20"/>
              </w:rPr>
            </w:pPr>
          </w:p>
        </w:tc>
        <w:tc>
          <w:tcPr>
            <w:tcW w:w="1078" w:type="pct"/>
            <w:tcBorders>
              <w:bottom w:val="double" w:sz="4" w:space="0" w:color="auto"/>
            </w:tcBorders>
            <w:shd w:val="clear" w:color="auto" w:fill="DBE5F1" w:themeFill="accent1" w:themeFillTint="33"/>
            <w:vAlign w:val="center"/>
          </w:tcPr>
          <w:p w14:paraId="042D79B9" w14:textId="77777777" w:rsidR="00D83979" w:rsidRDefault="00D83979" w:rsidP="00950EEB">
            <w:pPr>
              <w:spacing w:line="360" w:lineRule="auto"/>
              <w:jc w:val="right"/>
              <w:rPr>
                <w:rFonts w:cs="Arial"/>
                <w:bCs/>
              </w:rPr>
            </w:pPr>
          </w:p>
        </w:tc>
      </w:tr>
      <w:tr w:rsidR="00D83979" w14:paraId="7BFC31C2" w14:textId="77777777" w:rsidTr="00A43AF4">
        <w:tc>
          <w:tcPr>
            <w:tcW w:w="3922" w:type="pct"/>
            <w:gridSpan w:val="3"/>
            <w:tcBorders>
              <w:top w:val="double" w:sz="4" w:space="0" w:color="auto"/>
            </w:tcBorders>
            <w:vAlign w:val="center"/>
          </w:tcPr>
          <w:p w14:paraId="0FEBDC05" w14:textId="77777777" w:rsidR="00D83979" w:rsidRPr="00E36702" w:rsidRDefault="00D83979" w:rsidP="00950EEB">
            <w:pPr>
              <w:spacing w:line="360" w:lineRule="auto"/>
              <w:rPr>
                <w:rFonts w:cs="Arial"/>
                <w:b/>
                <w:bCs/>
              </w:rPr>
            </w:pPr>
            <w:r w:rsidRPr="00E36702">
              <w:rPr>
                <w:rFonts w:cs="Arial"/>
                <w:b/>
                <w:bCs/>
              </w:rPr>
              <w:t>TOTALS:</w:t>
            </w:r>
          </w:p>
        </w:tc>
        <w:tc>
          <w:tcPr>
            <w:tcW w:w="1078" w:type="pct"/>
            <w:tcBorders>
              <w:top w:val="double" w:sz="4" w:space="0" w:color="auto"/>
            </w:tcBorders>
            <w:shd w:val="clear" w:color="auto" w:fill="DBE5F1" w:themeFill="accent1" w:themeFillTint="33"/>
            <w:vAlign w:val="center"/>
          </w:tcPr>
          <w:p w14:paraId="66647791" w14:textId="77777777" w:rsidR="00D83979" w:rsidRPr="00E36702" w:rsidRDefault="00D83979" w:rsidP="00950EEB">
            <w:pPr>
              <w:spacing w:line="360" w:lineRule="auto"/>
              <w:jc w:val="right"/>
              <w:rPr>
                <w:rFonts w:cs="Arial"/>
                <w:b/>
                <w:bCs/>
              </w:rPr>
            </w:pPr>
          </w:p>
        </w:tc>
      </w:tr>
      <w:tr w:rsidR="00DB5C88" w14:paraId="71FE05B2" w14:textId="77777777" w:rsidTr="00DB5C88">
        <w:tc>
          <w:tcPr>
            <w:tcW w:w="1397" w:type="pct"/>
            <w:tcBorders>
              <w:top w:val="thinThickSmallGap" w:sz="24" w:space="0" w:color="auto"/>
            </w:tcBorders>
            <w:shd w:val="clear" w:color="auto" w:fill="D9D9D9" w:themeFill="background1" w:themeFillShade="D9"/>
            <w:vAlign w:val="center"/>
          </w:tcPr>
          <w:p w14:paraId="150DDB7C" w14:textId="77777777" w:rsidR="00DB5C88" w:rsidRPr="00856A0F" w:rsidRDefault="00DB5C88" w:rsidP="00950EEB">
            <w:pPr>
              <w:jc w:val="center"/>
              <w:rPr>
                <w:rFonts w:cs="Arial"/>
                <w:b/>
                <w:bCs/>
                <w:sz w:val="20"/>
                <w:szCs w:val="20"/>
              </w:rPr>
            </w:pPr>
            <w:r w:rsidRPr="00856A0F">
              <w:rPr>
                <w:rFonts w:cs="Arial"/>
                <w:b/>
                <w:bCs/>
                <w:sz w:val="20"/>
                <w:szCs w:val="20"/>
              </w:rPr>
              <w:t>Conference/Meeting Name</w:t>
            </w:r>
          </w:p>
        </w:tc>
        <w:tc>
          <w:tcPr>
            <w:tcW w:w="759" w:type="pct"/>
            <w:tcBorders>
              <w:top w:val="thinThickSmallGap" w:sz="24" w:space="0" w:color="auto"/>
            </w:tcBorders>
            <w:shd w:val="clear" w:color="auto" w:fill="D9D9D9" w:themeFill="background1" w:themeFillShade="D9"/>
            <w:vAlign w:val="center"/>
          </w:tcPr>
          <w:p w14:paraId="4FA9EF33" w14:textId="77777777" w:rsidR="00DB5C88" w:rsidRPr="00856A0F" w:rsidRDefault="00DB5C88" w:rsidP="00950EEB">
            <w:pPr>
              <w:jc w:val="center"/>
              <w:rPr>
                <w:rFonts w:cs="Arial"/>
                <w:b/>
                <w:bCs/>
                <w:sz w:val="20"/>
                <w:szCs w:val="20"/>
              </w:rPr>
            </w:pPr>
            <w:r w:rsidRPr="00856A0F">
              <w:rPr>
                <w:rFonts w:cs="Arial"/>
                <w:b/>
                <w:bCs/>
                <w:sz w:val="20"/>
                <w:szCs w:val="20"/>
              </w:rPr>
              <w:t>Dates</w:t>
            </w:r>
          </w:p>
        </w:tc>
        <w:tc>
          <w:tcPr>
            <w:tcW w:w="1766" w:type="pct"/>
            <w:tcBorders>
              <w:top w:val="thinThickSmallGap" w:sz="24" w:space="0" w:color="auto"/>
            </w:tcBorders>
            <w:shd w:val="clear" w:color="auto" w:fill="D9D9D9" w:themeFill="background1" w:themeFillShade="D9"/>
            <w:vAlign w:val="center"/>
          </w:tcPr>
          <w:p w14:paraId="454A587C" w14:textId="77777777" w:rsidR="00DB5C88" w:rsidRPr="00856A0F" w:rsidRDefault="00DB5C88" w:rsidP="00950EEB">
            <w:pPr>
              <w:jc w:val="center"/>
              <w:rPr>
                <w:rFonts w:cs="Arial"/>
                <w:b/>
                <w:bCs/>
                <w:sz w:val="20"/>
                <w:szCs w:val="20"/>
              </w:rPr>
            </w:pPr>
            <w:r w:rsidRPr="00856A0F">
              <w:rPr>
                <w:rFonts w:cs="Arial"/>
                <w:b/>
                <w:bCs/>
                <w:sz w:val="20"/>
                <w:szCs w:val="20"/>
              </w:rPr>
              <w:t>Location</w:t>
            </w:r>
          </w:p>
        </w:tc>
        <w:tc>
          <w:tcPr>
            <w:tcW w:w="1078" w:type="pct"/>
            <w:tcBorders>
              <w:top w:val="thinThickSmallGap" w:sz="24" w:space="0" w:color="auto"/>
            </w:tcBorders>
            <w:shd w:val="clear" w:color="auto" w:fill="D9D9D9" w:themeFill="background1" w:themeFillShade="D9"/>
            <w:vAlign w:val="center"/>
          </w:tcPr>
          <w:p w14:paraId="1284214B" w14:textId="3185ED0F" w:rsidR="00DB5C88" w:rsidRPr="00856A0F" w:rsidRDefault="00DB5C88" w:rsidP="00950EEB">
            <w:pPr>
              <w:jc w:val="center"/>
              <w:rPr>
                <w:rFonts w:cs="Arial"/>
                <w:b/>
                <w:bCs/>
                <w:sz w:val="20"/>
                <w:szCs w:val="20"/>
              </w:rPr>
            </w:pPr>
            <w:r w:rsidRPr="00856A0F">
              <w:rPr>
                <w:rFonts w:cs="Arial"/>
                <w:b/>
                <w:bCs/>
                <w:sz w:val="20"/>
                <w:szCs w:val="20"/>
              </w:rPr>
              <w:t>Number of Staff</w:t>
            </w:r>
          </w:p>
        </w:tc>
      </w:tr>
      <w:tr w:rsidR="00DB5C88" w14:paraId="720571DC" w14:textId="77777777" w:rsidTr="00DB5C88">
        <w:trPr>
          <w:trHeight w:val="278"/>
        </w:trPr>
        <w:tc>
          <w:tcPr>
            <w:tcW w:w="1397" w:type="pct"/>
            <w:vAlign w:val="center"/>
          </w:tcPr>
          <w:p w14:paraId="392D7A7F" w14:textId="77777777" w:rsidR="00DB5C88" w:rsidRPr="00856A0F" w:rsidRDefault="00DB5C88" w:rsidP="00950EEB">
            <w:pPr>
              <w:pStyle w:val="NoSpacing"/>
              <w:rPr>
                <w:rFonts w:cs="Arial"/>
                <w:bCs/>
                <w:sz w:val="20"/>
                <w:szCs w:val="20"/>
              </w:rPr>
            </w:pPr>
          </w:p>
        </w:tc>
        <w:tc>
          <w:tcPr>
            <w:tcW w:w="759" w:type="pct"/>
            <w:vAlign w:val="center"/>
          </w:tcPr>
          <w:p w14:paraId="20C1254B" w14:textId="77777777" w:rsidR="00DB5C88" w:rsidRPr="00856A0F" w:rsidRDefault="00DB5C88" w:rsidP="00950EEB">
            <w:pPr>
              <w:jc w:val="center"/>
              <w:rPr>
                <w:rFonts w:cs="Arial"/>
                <w:bCs/>
                <w:sz w:val="20"/>
                <w:szCs w:val="20"/>
              </w:rPr>
            </w:pPr>
          </w:p>
        </w:tc>
        <w:tc>
          <w:tcPr>
            <w:tcW w:w="1766" w:type="pct"/>
            <w:vAlign w:val="center"/>
          </w:tcPr>
          <w:p w14:paraId="2CC068D7" w14:textId="77777777" w:rsidR="00DB5C88" w:rsidRPr="00856A0F" w:rsidRDefault="00DB5C88" w:rsidP="00950EEB">
            <w:pPr>
              <w:jc w:val="center"/>
              <w:rPr>
                <w:rFonts w:cs="Arial"/>
                <w:bCs/>
                <w:sz w:val="20"/>
                <w:szCs w:val="20"/>
              </w:rPr>
            </w:pPr>
          </w:p>
        </w:tc>
        <w:tc>
          <w:tcPr>
            <w:tcW w:w="1078" w:type="pct"/>
            <w:vAlign w:val="center"/>
          </w:tcPr>
          <w:p w14:paraId="4DD45361" w14:textId="77777777" w:rsidR="00DB5C88" w:rsidRPr="00856A0F" w:rsidRDefault="00DB5C88" w:rsidP="00950EEB">
            <w:pPr>
              <w:jc w:val="center"/>
              <w:rPr>
                <w:rFonts w:cs="Arial"/>
                <w:bCs/>
                <w:sz w:val="20"/>
                <w:szCs w:val="20"/>
              </w:rPr>
            </w:pPr>
          </w:p>
          <w:p w14:paraId="73146F79" w14:textId="77777777" w:rsidR="00DB5C88" w:rsidRPr="00856A0F" w:rsidRDefault="00DB5C88" w:rsidP="00950EEB">
            <w:pPr>
              <w:jc w:val="center"/>
              <w:rPr>
                <w:rFonts w:cs="Arial"/>
                <w:bCs/>
                <w:sz w:val="20"/>
                <w:szCs w:val="20"/>
              </w:rPr>
            </w:pPr>
          </w:p>
        </w:tc>
      </w:tr>
      <w:tr w:rsidR="00016B6B" w14:paraId="2DC70E3E" w14:textId="77777777" w:rsidTr="00312E30">
        <w:tc>
          <w:tcPr>
            <w:tcW w:w="5000" w:type="pct"/>
            <w:gridSpan w:val="4"/>
            <w:shd w:val="clear" w:color="auto" w:fill="F2F2F2" w:themeFill="background1" w:themeFillShade="F2"/>
          </w:tcPr>
          <w:p w14:paraId="095B82B9" w14:textId="77777777" w:rsidR="00486808" w:rsidRPr="006977F6" w:rsidRDefault="00486808" w:rsidP="00486808">
            <w:pPr>
              <w:rPr>
                <w:b/>
              </w:rPr>
            </w:pPr>
            <w:r>
              <w:rPr>
                <w:b/>
              </w:rPr>
              <w:t xml:space="preserve">Calculations and  </w:t>
            </w:r>
            <w:r w:rsidRPr="006977F6">
              <w:rPr>
                <w:b/>
              </w:rPr>
              <w:t>Justification Narrative:</w:t>
            </w:r>
          </w:p>
          <w:p w14:paraId="261C7BD3" w14:textId="77777777" w:rsidR="00016B6B" w:rsidRDefault="00016B6B" w:rsidP="00950EEB"/>
        </w:tc>
      </w:tr>
      <w:tr w:rsidR="00D83979" w14:paraId="06CB5D31" w14:textId="77777777" w:rsidTr="00A43AF4">
        <w:tc>
          <w:tcPr>
            <w:tcW w:w="3922" w:type="pct"/>
            <w:gridSpan w:val="3"/>
            <w:vAlign w:val="center"/>
          </w:tcPr>
          <w:p w14:paraId="70521912" w14:textId="77777777"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1898CA5E" w14:textId="70C17B4E" w:rsidR="00D83979" w:rsidRPr="002E3733" w:rsidRDefault="00323B55" w:rsidP="00950EEB">
            <w:pPr>
              <w:spacing w:line="360" w:lineRule="auto"/>
              <w:rPr>
                <w:rFonts w:cs="Arial"/>
                <w:b/>
                <w:bCs/>
              </w:rPr>
            </w:pPr>
            <w:r w:rsidRPr="002E3733">
              <w:rPr>
                <w:b/>
                <w:bCs/>
              </w:rPr>
              <w:t>Total Budget</w:t>
            </w:r>
          </w:p>
        </w:tc>
      </w:tr>
      <w:tr w:rsidR="00D83979" w14:paraId="74C2FA19" w14:textId="77777777" w:rsidTr="00A43AF4">
        <w:tc>
          <w:tcPr>
            <w:tcW w:w="3922" w:type="pct"/>
            <w:gridSpan w:val="3"/>
            <w:vAlign w:val="center"/>
          </w:tcPr>
          <w:p w14:paraId="00BB213C" w14:textId="77777777"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25F6BE29" w14:textId="77777777" w:rsidR="00D83979" w:rsidRDefault="00D83979" w:rsidP="00950EEB">
            <w:pPr>
              <w:spacing w:line="360" w:lineRule="auto"/>
              <w:rPr>
                <w:rFonts w:cs="Arial"/>
                <w:bCs/>
              </w:rPr>
            </w:pPr>
          </w:p>
        </w:tc>
      </w:tr>
      <w:tr w:rsidR="00D83979" w14:paraId="06C1F956" w14:textId="77777777" w:rsidTr="00A43AF4">
        <w:tc>
          <w:tcPr>
            <w:tcW w:w="3922" w:type="pct"/>
            <w:gridSpan w:val="3"/>
            <w:vAlign w:val="center"/>
          </w:tcPr>
          <w:p w14:paraId="487A2A07" w14:textId="72A25F6C" w:rsidR="00D83979" w:rsidRPr="006977F6" w:rsidRDefault="00D83979" w:rsidP="00950EEB">
            <w:pPr>
              <w:spacing w:line="360" w:lineRule="auto"/>
              <w:rPr>
                <w:rFonts w:cs="Arial"/>
                <w:b/>
                <w:bCs/>
              </w:rPr>
            </w:pPr>
          </w:p>
        </w:tc>
        <w:tc>
          <w:tcPr>
            <w:tcW w:w="1078" w:type="pct"/>
            <w:shd w:val="clear" w:color="auto" w:fill="DBE5F1" w:themeFill="accent1" w:themeFillTint="33"/>
            <w:vAlign w:val="center"/>
          </w:tcPr>
          <w:p w14:paraId="11AB2FA7" w14:textId="77777777" w:rsidR="00D83979" w:rsidRDefault="00D83979" w:rsidP="00950EEB">
            <w:pPr>
              <w:spacing w:line="360" w:lineRule="auto"/>
              <w:rPr>
                <w:rFonts w:cs="Arial"/>
                <w:bCs/>
              </w:rPr>
            </w:pPr>
          </w:p>
        </w:tc>
      </w:tr>
      <w:tr w:rsidR="00D83979" w14:paraId="28D37243" w14:textId="77777777" w:rsidTr="00A43AF4">
        <w:tc>
          <w:tcPr>
            <w:tcW w:w="3922" w:type="pct"/>
            <w:gridSpan w:val="3"/>
            <w:vAlign w:val="center"/>
          </w:tcPr>
          <w:p w14:paraId="5A870F3D" w14:textId="5A33A134"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0A607D71" w14:textId="77777777" w:rsidR="00D83979" w:rsidRDefault="00D83979" w:rsidP="00950EEB">
            <w:pPr>
              <w:spacing w:line="360" w:lineRule="auto"/>
              <w:jc w:val="right"/>
              <w:rPr>
                <w:rFonts w:cs="Arial"/>
                <w:bCs/>
              </w:rPr>
            </w:pPr>
          </w:p>
        </w:tc>
      </w:tr>
      <w:tr w:rsidR="00D83979" w14:paraId="76888699" w14:textId="77777777" w:rsidTr="00A43AF4">
        <w:tc>
          <w:tcPr>
            <w:tcW w:w="3922" w:type="pct"/>
            <w:gridSpan w:val="3"/>
            <w:vAlign w:val="center"/>
          </w:tcPr>
          <w:p w14:paraId="52D3371A" w14:textId="09BC222F"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0BF5B438" w14:textId="77777777" w:rsidR="00D83979" w:rsidRDefault="00D83979" w:rsidP="00950EEB">
            <w:pPr>
              <w:spacing w:line="360" w:lineRule="auto"/>
              <w:jc w:val="right"/>
              <w:rPr>
                <w:rFonts w:cs="Arial"/>
                <w:bCs/>
              </w:rPr>
            </w:pPr>
          </w:p>
        </w:tc>
      </w:tr>
      <w:tr w:rsidR="00D83979" w14:paraId="229DD903" w14:textId="77777777" w:rsidTr="00A43AF4">
        <w:tc>
          <w:tcPr>
            <w:tcW w:w="3922" w:type="pct"/>
            <w:gridSpan w:val="3"/>
            <w:vAlign w:val="center"/>
          </w:tcPr>
          <w:p w14:paraId="6EA09E68" w14:textId="117813D5"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22E9DB51" w14:textId="77777777" w:rsidR="00D83979" w:rsidRDefault="00D83979" w:rsidP="00950EEB">
            <w:pPr>
              <w:spacing w:line="360" w:lineRule="auto"/>
              <w:jc w:val="right"/>
              <w:rPr>
                <w:rFonts w:cs="Arial"/>
                <w:bCs/>
              </w:rPr>
            </w:pPr>
          </w:p>
        </w:tc>
      </w:tr>
      <w:tr w:rsidR="00D83979" w14:paraId="34B4599F" w14:textId="77777777" w:rsidTr="00A43AF4">
        <w:tc>
          <w:tcPr>
            <w:tcW w:w="3922" w:type="pct"/>
            <w:gridSpan w:val="3"/>
            <w:vAlign w:val="center"/>
          </w:tcPr>
          <w:p w14:paraId="1C9AFA42" w14:textId="469D930B"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007F6D9D" w14:textId="77777777" w:rsidR="00D83979" w:rsidRDefault="00D83979" w:rsidP="00950EEB">
            <w:pPr>
              <w:spacing w:line="360" w:lineRule="auto"/>
              <w:jc w:val="right"/>
              <w:rPr>
                <w:rFonts w:cs="Arial"/>
                <w:bCs/>
              </w:rPr>
            </w:pPr>
          </w:p>
        </w:tc>
      </w:tr>
      <w:tr w:rsidR="00D83979" w14:paraId="25EEE64C" w14:textId="77777777" w:rsidTr="00A43AF4">
        <w:tc>
          <w:tcPr>
            <w:tcW w:w="3922" w:type="pct"/>
            <w:gridSpan w:val="3"/>
            <w:vAlign w:val="center"/>
          </w:tcPr>
          <w:p w14:paraId="05DEFF88" w14:textId="261EDD79" w:rsidR="00D83979" w:rsidRPr="00856A0F" w:rsidRDefault="00D83979" w:rsidP="00950EEB">
            <w:pPr>
              <w:spacing w:line="360" w:lineRule="auto"/>
              <w:rPr>
                <w:rFonts w:cs="Arial"/>
                <w:bCs/>
                <w:sz w:val="20"/>
                <w:szCs w:val="20"/>
              </w:rPr>
            </w:pPr>
          </w:p>
        </w:tc>
        <w:tc>
          <w:tcPr>
            <w:tcW w:w="1078" w:type="pct"/>
            <w:shd w:val="clear" w:color="auto" w:fill="DBE5F1" w:themeFill="accent1" w:themeFillTint="33"/>
            <w:vAlign w:val="center"/>
          </w:tcPr>
          <w:p w14:paraId="56FDC4EB" w14:textId="77777777" w:rsidR="00D83979" w:rsidRDefault="00D83979" w:rsidP="00950EEB">
            <w:pPr>
              <w:spacing w:line="360" w:lineRule="auto"/>
              <w:jc w:val="right"/>
              <w:rPr>
                <w:rFonts w:cs="Arial"/>
                <w:bCs/>
              </w:rPr>
            </w:pPr>
          </w:p>
        </w:tc>
      </w:tr>
      <w:tr w:rsidR="00D83979" w14:paraId="05FC78A2" w14:textId="77777777" w:rsidTr="00A43AF4">
        <w:tc>
          <w:tcPr>
            <w:tcW w:w="3922" w:type="pct"/>
            <w:gridSpan w:val="3"/>
            <w:tcBorders>
              <w:bottom w:val="double" w:sz="4" w:space="0" w:color="auto"/>
            </w:tcBorders>
            <w:vAlign w:val="center"/>
          </w:tcPr>
          <w:p w14:paraId="5905BE69" w14:textId="09232195" w:rsidR="00D83979" w:rsidRPr="00856A0F" w:rsidRDefault="00D83979" w:rsidP="00950EEB">
            <w:pPr>
              <w:spacing w:line="360" w:lineRule="auto"/>
              <w:rPr>
                <w:rFonts w:cs="Arial"/>
                <w:bCs/>
                <w:sz w:val="20"/>
                <w:szCs w:val="20"/>
              </w:rPr>
            </w:pPr>
          </w:p>
        </w:tc>
        <w:tc>
          <w:tcPr>
            <w:tcW w:w="1078" w:type="pct"/>
            <w:tcBorders>
              <w:bottom w:val="double" w:sz="4" w:space="0" w:color="auto"/>
            </w:tcBorders>
            <w:shd w:val="clear" w:color="auto" w:fill="DBE5F1" w:themeFill="accent1" w:themeFillTint="33"/>
            <w:vAlign w:val="center"/>
          </w:tcPr>
          <w:p w14:paraId="4C66B9F4" w14:textId="77777777" w:rsidR="00D83979" w:rsidRDefault="00D83979" w:rsidP="00950EEB">
            <w:pPr>
              <w:spacing w:line="360" w:lineRule="auto"/>
              <w:jc w:val="right"/>
              <w:rPr>
                <w:rFonts w:cs="Arial"/>
                <w:bCs/>
              </w:rPr>
            </w:pPr>
          </w:p>
        </w:tc>
      </w:tr>
      <w:tr w:rsidR="00D83979" w14:paraId="5DF28D0A" w14:textId="77777777" w:rsidTr="00A43AF4">
        <w:tc>
          <w:tcPr>
            <w:tcW w:w="3922" w:type="pct"/>
            <w:gridSpan w:val="3"/>
            <w:tcBorders>
              <w:top w:val="double" w:sz="4" w:space="0" w:color="auto"/>
            </w:tcBorders>
            <w:vAlign w:val="center"/>
          </w:tcPr>
          <w:p w14:paraId="41AC8F08" w14:textId="77777777" w:rsidR="00D83979" w:rsidRPr="00E36702" w:rsidRDefault="00D83979" w:rsidP="00950EEB">
            <w:pPr>
              <w:spacing w:line="360" w:lineRule="auto"/>
              <w:rPr>
                <w:rFonts w:cs="Arial"/>
                <w:b/>
                <w:bCs/>
              </w:rPr>
            </w:pPr>
            <w:r w:rsidRPr="00E36702">
              <w:rPr>
                <w:rFonts w:cs="Arial"/>
                <w:b/>
                <w:bCs/>
              </w:rPr>
              <w:t>TOTALS:</w:t>
            </w:r>
          </w:p>
        </w:tc>
        <w:tc>
          <w:tcPr>
            <w:tcW w:w="1078" w:type="pct"/>
            <w:tcBorders>
              <w:top w:val="double" w:sz="4" w:space="0" w:color="auto"/>
            </w:tcBorders>
            <w:shd w:val="clear" w:color="auto" w:fill="DBE5F1" w:themeFill="accent1" w:themeFillTint="33"/>
            <w:vAlign w:val="center"/>
          </w:tcPr>
          <w:p w14:paraId="13F7F7E1" w14:textId="77777777" w:rsidR="00D83979" w:rsidRPr="00E36702" w:rsidRDefault="00D83979" w:rsidP="00950EEB">
            <w:pPr>
              <w:spacing w:line="360" w:lineRule="auto"/>
              <w:jc w:val="right"/>
              <w:rPr>
                <w:rFonts w:cs="Arial"/>
                <w:b/>
                <w:bCs/>
              </w:rPr>
            </w:pPr>
          </w:p>
        </w:tc>
      </w:tr>
    </w:tbl>
    <w:p w14:paraId="7B6A74C5" w14:textId="77777777" w:rsidR="00016B6B" w:rsidRDefault="00016B6B" w:rsidP="006F41DC">
      <w:pPr>
        <w:spacing w:line="360" w:lineRule="auto"/>
        <w:rPr>
          <w:rFonts w:cs="Arial"/>
          <w:b/>
          <w:bCs/>
          <w:color w:val="FF0000"/>
          <w:sz w:val="16"/>
          <w:szCs w:val="16"/>
        </w:rPr>
      </w:pPr>
    </w:p>
    <w:p w14:paraId="66C5B9BD" w14:textId="77777777" w:rsidR="00195465" w:rsidRDefault="00195465" w:rsidP="006F41DC">
      <w:pPr>
        <w:spacing w:line="360" w:lineRule="auto"/>
        <w:rPr>
          <w:rFonts w:cs="Arial"/>
          <w:b/>
          <w:bCs/>
          <w:color w:val="FF0000"/>
          <w:sz w:val="16"/>
          <w:szCs w:val="16"/>
        </w:rPr>
      </w:pPr>
    </w:p>
    <w:p w14:paraId="04C3543A" w14:textId="77777777" w:rsidR="00323B55" w:rsidRDefault="00323B55" w:rsidP="006F41DC">
      <w:pPr>
        <w:spacing w:line="360" w:lineRule="auto"/>
        <w:rPr>
          <w:rFonts w:cs="Arial"/>
          <w:b/>
          <w:bCs/>
          <w:color w:val="FF0000"/>
          <w:sz w:val="16"/>
          <w:szCs w:val="16"/>
        </w:rPr>
      </w:pPr>
    </w:p>
    <w:tbl>
      <w:tblPr>
        <w:tblStyle w:val="TableGrid"/>
        <w:tblW w:w="5003" w:type="pct"/>
        <w:tblLayout w:type="fixed"/>
        <w:tblLook w:val="04A0" w:firstRow="1" w:lastRow="0" w:firstColumn="1" w:lastColumn="0" w:noHBand="0" w:noVBand="1"/>
      </w:tblPr>
      <w:tblGrid>
        <w:gridCol w:w="2338"/>
        <w:gridCol w:w="1164"/>
        <w:gridCol w:w="3872"/>
        <w:gridCol w:w="1982"/>
      </w:tblGrid>
      <w:tr w:rsidR="00DB5C88" w14:paraId="1918C633" w14:textId="77777777" w:rsidTr="003129A0">
        <w:tc>
          <w:tcPr>
            <w:tcW w:w="1250" w:type="pct"/>
            <w:tcBorders>
              <w:top w:val="thinThickSmallGap" w:sz="24" w:space="0" w:color="auto"/>
            </w:tcBorders>
            <w:shd w:val="clear" w:color="auto" w:fill="D9D9D9" w:themeFill="background1" w:themeFillShade="D9"/>
            <w:vAlign w:val="center"/>
          </w:tcPr>
          <w:p w14:paraId="14C401EE" w14:textId="77777777" w:rsidR="00DB5C88" w:rsidRPr="00856A0F" w:rsidRDefault="00DB5C88" w:rsidP="00950EEB">
            <w:pPr>
              <w:jc w:val="center"/>
              <w:rPr>
                <w:rFonts w:cs="Arial"/>
                <w:b/>
                <w:bCs/>
                <w:sz w:val="20"/>
                <w:szCs w:val="20"/>
              </w:rPr>
            </w:pPr>
            <w:r w:rsidRPr="00856A0F">
              <w:rPr>
                <w:rFonts w:cs="Arial"/>
                <w:b/>
                <w:bCs/>
                <w:sz w:val="20"/>
                <w:szCs w:val="20"/>
              </w:rPr>
              <w:lastRenderedPageBreak/>
              <w:t>Conference/Meeting Name</w:t>
            </w:r>
          </w:p>
        </w:tc>
        <w:tc>
          <w:tcPr>
            <w:tcW w:w="622" w:type="pct"/>
            <w:tcBorders>
              <w:top w:val="thinThickSmallGap" w:sz="24" w:space="0" w:color="auto"/>
            </w:tcBorders>
            <w:shd w:val="clear" w:color="auto" w:fill="D9D9D9" w:themeFill="background1" w:themeFillShade="D9"/>
            <w:vAlign w:val="center"/>
          </w:tcPr>
          <w:p w14:paraId="3E8ABBB0" w14:textId="77777777" w:rsidR="00DB5C88" w:rsidRPr="00856A0F" w:rsidRDefault="00DB5C88" w:rsidP="00950EEB">
            <w:pPr>
              <w:jc w:val="center"/>
              <w:rPr>
                <w:rFonts w:cs="Arial"/>
                <w:b/>
                <w:bCs/>
                <w:sz w:val="20"/>
                <w:szCs w:val="20"/>
              </w:rPr>
            </w:pPr>
            <w:r w:rsidRPr="00856A0F">
              <w:rPr>
                <w:rFonts w:cs="Arial"/>
                <w:b/>
                <w:bCs/>
                <w:sz w:val="20"/>
                <w:szCs w:val="20"/>
              </w:rPr>
              <w:t>Dates</w:t>
            </w:r>
          </w:p>
        </w:tc>
        <w:tc>
          <w:tcPr>
            <w:tcW w:w="2069" w:type="pct"/>
            <w:tcBorders>
              <w:top w:val="thinThickSmallGap" w:sz="24" w:space="0" w:color="auto"/>
            </w:tcBorders>
            <w:shd w:val="clear" w:color="auto" w:fill="D9D9D9" w:themeFill="background1" w:themeFillShade="D9"/>
            <w:vAlign w:val="center"/>
          </w:tcPr>
          <w:p w14:paraId="6D2F317E" w14:textId="77777777" w:rsidR="00DB5C88" w:rsidRPr="00856A0F" w:rsidRDefault="00DB5C88" w:rsidP="00950EEB">
            <w:pPr>
              <w:jc w:val="center"/>
              <w:rPr>
                <w:rFonts w:cs="Arial"/>
                <w:b/>
                <w:bCs/>
                <w:sz w:val="20"/>
                <w:szCs w:val="20"/>
              </w:rPr>
            </w:pPr>
            <w:r w:rsidRPr="00856A0F">
              <w:rPr>
                <w:rFonts w:cs="Arial"/>
                <w:b/>
                <w:bCs/>
                <w:sz w:val="20"/>
                <w:szCs w:val="20"/>
              </w:rPr>
              <w:t>Location</w:t>
            </w:r>
          </w:p>
        </w:tc>
        <w:tc>
          <w:tcPr>
            <w:tcW w:w="1059" w:type="pct"/>
            <w:tcBorders>
              <w:top w:val="thinThickSmallGap" w:sz="24" w:space="0" w:color="auto"/>
            </w:tcBorders>
            <w:shd w:val="clear" w:color="auto" w:fill="D9D9D9" w:themeFill="background1" w:themeFillShade="D9"/>
            <w:vAlign w:val="center"/>
          </w:tcPr>
          <w:p w14:paraId="7F3BC3AD" w14:textId="4BC35136" w:rsidR="00DB5C88" w:rsidRPr="00856A0F" w:rsidRDefault="00DB5C88" w:rsidP="00950EEB">
            <w:pPr>
              <w:jc w:val="center"/>
              <w:rPr>
                <w:rFonts w:cs="Arial"/>
                <w:b/>
                <w:bCs/>
                <w:sz w:val="20"/>
                <w:szCs w:val="20"/>
              </w:rPr>
            </w:pPr>
            <w:r>
              <w:rPr>
                <w:rFonts w:cs="Arial"/>
                <w:b/>
                <w:bCs/>
                <w:sz w:val="20"/>
                <w:szCs w:val="20"/>
              </w:rPr>
              <w:t>Number of Staff</w:t>
            </w:r>
          </w:p>
        </w:tc>
      </w:tr>
      <w:tr w:rsidR="00A60D5D" w14:paraId="7D9D3B01" w14:textId="77777777" w:rsidTr="003129A0">
        <w:trPr>
          <w:trHeight w:val="278"/>
        </w:trPr>
        <w:tc>
          <w:tcPr>
            <w:tcW w:w="1250" w:type="pct"/>
            <w:vAlign w:val="center"/>
          </w:tcPr>
          <w:p w14:paraId="66784C25" w14:textId="77777777" w:rsidR="00A60D5D" w:rsidRPr="00856A0F" w:rsidRDefault="00A60D5D" w:rsidP="00950EEB">
            <w:pPr>
              <w:pStyle w:val="NoSpacing"/>
              <w:rPr>
                <w:rFonts w:cs="Arial"/>
                <w:bCs/>
                <w:sz w:val="20"/>
                <w:szCs w:val="20"/>
              </w:rPr>
            </w:pPr>
          </w:p>
        </w:tc>
        <w:tc>
          <w:tcPr>
            <w:tcW w:w="622" w:type="pct"/>
            <w:vAlign w:val="center"/>
          </w:tcPr>
          <w:p w14:paraId="300E1B6F" w14:textId="77777777" w:rsidR="00A60D5D" w:rsidRPr="00856A0F" w:rsidRDefault="00A60D5D" w:rsidP="00950EEB">
            <w:pPr>
              <w:jc w:val="center"/>
              <w:rPr>
                <w:rFonts w:cs="Arial"/>
                <w:bCs/>
                <w:sz w:val="20"/>
                <w:szCs w:val="20"/>
              </w:rPr>
            </w:pPr>
          </w:p>
        </w:tc>
        <w:tc>
          <w:tcPr>
            <w:tcW w:w="2069" w:type="pct"/>
            <w:vAlign w:val="center"/>
          </w:tcPr>
          <w:p w14:paraId="283F2BB2" w14:textId="77777777" w:rsidR="00A60D5D" w:rsidRPr="00856A0F" w:rsidRDefault="00A60D5D" w:rsidP="00950EEB">
            <w:pPr>
              <w:jc w:val="center"/>
              <w:rPr>
                <w:rFonts w:cs="Arial"/>
                <w:bCs/>
                <w:sz w:val="20"/>
                <w:szCs w:val="20"/>
              </w:rPr>
            </w:pPr>
          </w:p>
        </w:tc>
        <w:tc>
          <w:tcPr>
            <w:tcW w:w="1059" w:type="pct"/>
          </w:tcPr>
          <w:p w14:paraId="76859185" w14:textId="77777777" w:rsidR="00A60D5D" w:rsidRPr="00856A0F" w:rsidRDefault="00A60D5D" w:rsidP="00950EEB">
            <w:pPr>
              <w:jc w:val="center"/>
              <w:rPr>
                <w:rFonts w:cs="Arial"/>
                <w:bCs/>
                <w:sz w:val="20"/>
                <w:szCs w:val="20"/>
              </w:rPr>
            </w:pPr>
          </w:p>
        </w:tc>
      </w:tr>
      <w:tr w:rsidR="00A60D5D" w14:paraId="58A159E3" w14:textId="18433DE7" w:rsidTr="003129A0">
        <w:tc>
          <w:tcPr>
            <w:tcW w:w="3941" w:type="pct"/>
            <w:gridSpan w:val="3"/>
            <w:shd w:val="clear" w:color="auto" w:fill="F2F2F2" w:themeFill="background1" w:themeFillShade="F2"/>
          </w:tcPr>
          <w:p w14:paraId="23CC1491" w14:textId="77777777" w:rsidR="00A60D5D" w:rsidRPr="006977F6" w:rsidRDefault="00A60D5D" w:rsidP="00486808">
            <w:pPr>
              <w:rPr>
                <w:b/>
              </w:rPr>
            </w:pPr>
            <w:r>
              <w:rPr>
                <w:b/>
              </w:rPr>
              <w:t xml:space="preserve">Calculations and  </w:t>
            </w:r>
            <w:r w:rsidRPr="006977F6">
              <w:rPr>
                <w:b/>
              </w:rPr>
              <w:t>Justification Narrative:</w:t>
            </w:r>
          </w:p>
          <w:p w14:paraId="1DDA3EA1" w14:textId="77777777" w:rsidR="00A60D5D" w:rsidRDefault="00A60D5D" w:rsidP="00950EEB"/>
        </w:tc>
        <w:tc>
          <w:tcPr>
            <w:tcW w:w="1059" w:type="pct"/>
            <w:shd w:val="clear" w:color="auto" w:fill="F2F2F2" w:themeFill="background1" w:themeFillShade="F2"/>
          </w:tcPr>
          <w:p w14:paraId="66AA95BE" w14:textId="77777777" w:rsidR="00A60D5D" w:rsidRDefault="00A60D5D" w:rsidP="00486808">
            <w:pPr>
              <w:rPr>
                <w:b/>
              </w:rPr>
            </w:pPr>
          </w:p>
        </w:tc>
      </w:tr>
      <w:tr w:rsidR="00DB5C88" w14:paraId="18E9E28E" w14:textId="582DE195" w:rsidTr="003129A0">
        <w:tc>
          <w:tcPr>
            <w:tcW w:w="3941" w:type="pct"/>
            <w:gridSpan w:val="3"/>
            <w:vAlign w:val="center"/>
          </w:tcPr>
          <w:p w14:paraId="0292E28B" w14:textId="77777777" w:rsidR="00DB5C88" w:rsidRPr="006977F6" w:rsidRDefault="00DB5C88" w:rsidP="00950EEB">
            <w:pPr>
              <w:spacing w:line="360" w:lineRule="auto"/>
              <w:rPr>
                <w:rFonts w:cs="Arial"/>
                <w:b/>
                <w:bCs/>
              </w:rPr>
            </w:pPr>
          </w:p>
        </w:tc>
        <w:tc>
          <w:tcPr>
            <w:tcW w:w="1059" w:type="pct"/>
            <w:shd w:val="clear" w:color="auto" w:fill="DBE5F1" w:themeFill="accent1" w:themeFillTint="33"/>
            <w:vAlign w:val="center"/>
          </w:tcPr>
          <w:p w14:paraId="7333EFD6" w14:textId="49A457E5" w:rsidR="00DB5C88" w:rsidRPr="002E3733" w:rsidRDefault="00323B55" w:rsidP="00950EEB">
            <w:pPr>
              <w:spacing w:line="360" w:lineRule="auto"/>
              <w:rPr>
                <w:b/>
                <w:bCs/>
              </w:rPr>
            </w:pPr>
            <w:r w:rsidRPr="002E3733">
              <w:rPr>
                <w:b/>
                <w:bCs/>
              </w:rPr>
              <w:t>Total Budget</w:t>
            </w:r>
          </w:p>
        </w:tc>
      </w:tr>
      <w:tr w:rsidR="003129A0" w14:paraId="08D67B9A" w14:textId="468DCF7F" w:rsidTr="003129A0">
        <w:tc>
          <w:tcPr>
            <w:tcW w:w="3941" w:type="pct"/>
            <w:gridSpan w:val="3"/>
            <w:vAlign w:val="center"/>
          </w:tcPr>
          <w:p w14:paraId="28A0E26C" w14:textId="77777777" w:rsidR="003129A0" w:rsidRPr="006977F6" w:rsidRDefault="003129A0" w:rsidP="00950EEB">
            <w:pPr>
              <w:spacing w:line="360" w:lineRule="auto"/>
              <w:rPr>
                <w:rFonts w:cs="Arial"/>
                <w:b/>
                <w:bCs/>
              </w:rPr>
            </w:pPr>
          </w:p>
        </w:tc>
        <w:tc>
          <w:tcPr>
            <w:tcW w:w="1059" w:type="pct"/>
            <w:shd w:val="clear" w:color="auto" w:fill="DBE5F1" w:themeFill="accent1" w:themeFillTint="33"/>
            <w:vAlign w:val="center"/>
          </w:tcPr>
          <w:p w14:paraId="495E040B" w14:textId="77777777" w:rsidR="003129A0" w:rsidRDefault="003129A0" w:rsidP="00950EEB">
            <w:pPr>
              <w:spacing w:line="360" w:lineRule="auto"/>
              <w:rPr>
                <w:rFonts w:cs="Arial"/>
                <w:bCs/>
              </w:rPr>
            </w:pPr>
          </w:p>
        </w:tc>
      </w:tr>
      <w:tr w:rsidR="003129A0" w14:paraId="7D495FC3" w14:textId="5E1626A8" w:rsidTr="003129A0">
        <w:tc>
          <w:tcPr>
            <w:tcW w:w="3941" w:type="pct"/>
            <w:gridSpan w:val="3"/>
            <w:vAlign w:val="center"/>
          </w:tcPr>
          <w:p w14:paraId="41024A88" w14:textId="47A5B449" w:rsidR="003129A0" w:rsidRPr="006977F6" w:rsidRDefault="003129A0" w:rsidP="00950EEB">
            <w:pPr>
              <w:spacing w:line="360" w:lineRule="auto"/>
              <w:rPr>
                <w:rFonts w:cs="Arial"/>
                <w:b/>
                <w:bCs/>
              </w:rPr>
            </w:pPr>
          </w:p>
        </w:tc>
        <w:tc>
          <w:tcPr>
            <w:tcW w:w="1059" w:type="pct"/>
            <w:shd w:val="clear" w:color="auto" w:fill="DBE5F1" w:themeFill="accent1" w:themeFillTint="33"/>
            <w:vAlign w:val="center"/>
          </w:tcPr>
          <w:p w14:paraId="12D5E369" w14:textId="77777777" w:rsidR="003129A0" w:rsidRDefault="003129A0" w:rsidP="00950EEB">
            <w:pPr>
              <w:spacing w:line="360" w:lineRule="auto"/>
              <w:rPr>
                <w:rFonts w:cs="Arial"/>
                <w:bCs/>
              </w:rPr>
            </w:pPr>
          </w:p>
        </w:tc>
      </w:tr>
      <w:tr w:rsidR="003129A0" w14:paraId="371DC570" w14:textId="2A4A634B" w:rsidTr="003129A0">
        <w:tc>
          <w:tcPr>
            <w:tcW w:w="3941" w:type="pct"/>
            <w:gridSpan w:val="3"/>
            <w:vAlign w:val="center"/>
          </w:tcPr>
          <w:p w14:paraId="02EBC137" w14:textId="3B0225D1"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02D00758" w14:textId="77777777" w:rsidR="003129A0" w:rsidRDefault="003129A0" w:rsidP="00950EEB">
            <w:pPr>
              <w:spacing w:line="360" w:lineRule="auto"/>
              <w:jc w:val="right"/>
              <w:rPr>
                <w:rFonts w:cs="Arial"/>
                <w:bCs/>
              </w:rPr>
            </w:pPr>
          </w:p>
        </w:tc>
      </w:tr>
      <w:tr w:rsidR="003129A0" w14:paraId="6D5A11A3" w14:textId="6A8C96C7" w:rsidTr="003129A0">
        <w:tc>
          <w:tcPr>
            <w:tcW w:w="3941" w:type="pct"/>
            <w:gridSpan w:val="3"/>
            <w:vAlign w:val="center"/>
          </w:tcPr>
          <w:p w14:paraId="0C2C243F" w14:textId="5C719FD6"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2E813BBE" w14:textId="77777777" w:rsidR="003129A0" w:rsidRDefault="003129A0" w:rsidP="00950EEB">
            <w:pPr>
              <w:spacing w:line="360" w:lineRule="auto"/>
              <w:jc w:val="right"/>
              <w:rPr>
                <w:rFonts w:cs="Arial"/>
                <w:bCs/>
              </w:rPr>
            </w:pPr>
          </w:p>
        </w:tc>
      </w:tr>
      <w:tr w:rsidR="003129A0" w14:paraId="3CCA5504" w14:textId="00B13DEB" w:rsidTr="003129A0">
        <w:tc>
          <w:tcPr>
            <w:tcW w:w="3941" w:type="pct"/>
            <w:gridSpan w:val="3"/>
            <w:vAlign w:val="center"/>
          </w:tcPr>
          <w:p w14:paraId="33637C13" w14:textId="0E0DB793"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0A9BA113" w14:textId="77777777" w:rsidR="003129A0" w:rsidRDefault="003129A0" w:rsidP="00950EEB">
            <w:pPr>
              <w:spacing w:line="360" w:lineRule="auto"/>
              <w:jc w:val="right"/>
              <w:rPr>
                <w:rFonts w:cs="Arial"/>
                <w:bCs/>
              </w:rPr>
            </w:pPr>
          </w:p>
        </w:tc>
      </w:tr>
      <w:tr w:rsidR="003129A0" w14:paraId="254B71D9" w14:textId="72A61945" w:rsidTr="003129A0">
        <w:tc>
          <w:tcPr>
            <w:tcW w:w="3941" w:type="pct"/>
            <w:gridSpan w:val="3"/>
            <w:vAlign w:val="center"/>
          </w:tcPr>
          <w:p w14:paraId="392C53B2" w14:textId="3F484C48"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749393F3" w14:textId="77777777" w:rsidR="003129A0" w:rsidRDefault="003129A0" w:rsidP="00950EEB">
            <w:pPr>
              <w:spacing w:line="360" w:lineRule="auto"/>
              <w:jc w:val="right"/>
              <w:rPr>
                <w:rFonts w:cs="Arial"/>
                <w:bCs/>
              </w:rPr>
            </w:pPr>
          </w:p>
        </w:tc>
      </w:tr>
      <w:tr w:rsidR="003129A0" w14:paraId="51824185" w14:textId="648654FA" w:rsidTr="003129A0">
        <w:tc>
          <w:tcPr>
            <w:tcW w:w="3941" w:type="pct"/>
            <w:gridSpan w:val="3"/>
            <w:vAlign w:val="center"/>
          </w:tcPr>
          <w:p w14:paraId="5A5B6513" w14:textId="53A343BE"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7F418289" w14:textId="77777777" w:rsidR="003129A0" w:rsidRDefault="003129A0" w:rsidP="00950EEB">
            <w:pPr>
              <w:spacing w:line="360" w:lineRule="auto"/>
              <w:jc w:val="right"/>
              <w:rPr>
                <w:rFonts w:cs="Arial"/>
                <w:bCs/>
              </w:rPr>
            </w:pPr>
          </w:p>
        </w:tc>
      </w:tr>
      <w:tr w:rsidR="003129A0" w14:paraId="699D5DD9" w14:textId="0E473095" w:rsidTr="003129A0">
        <w:tc>
          <w:tcPr>
            <w:tcW w:w="3941" w:type="pct"/>
            <w:gridSpan w:val="3"/>
            <w:tcBorders>
              <w:bottom w:val="double" w:sz="4" w:space="0" w:color="auto"/>
            </w:tcBorders>
            <w:vAlign w:val="center"/>
          </w:tcPr>
          <w:p w14:paraId="0D185D5E" w14:textId="396AA4D8" w:rsidR="003129A0" w:rsidRPr="00856A0F" w:rsidRDefault="003129A0" w:rsidP="00950EEB">
            <w:pPr>
              <w:spacing w:line="360" w:lineRule="auto"/>
              <w:rPr>
                <w:rFonts w:cs="Arial"/>
                <w:bCs/>
                <w:sz w:val="20"/>
                <w:szCs w:val="20"/>
              </w:rPr>
            </w:pPr>
          </w:p>
        </w:tc>
        <w:tc>
          <w:tcPr>
            <w:tcW w:w="1059" w:type="pct"/>
            <w:tcBorders>
              <w:bottom w:val="double" w:sz="4" w:space="0" w:color="auto"/>
            </w:tcBorders>
            <w:shd w:val="clear" w:color="auto" w:fill="DBE5F1" w:themeFill="accent1" w:themeFillTint="33"/>
            <w:vAlign w:val="center"/>
          </w:tcPr>
          <w:p w14:paraId="7AC28EA6" w14:textId="77777777" w:rsidR="003129A0" w:rsidRDefault="003129A0" w:rsidP="00950EEB">
            <w:pPr>
              <w:spacing w:line="360" w:lineRule="auto"/>
              <w:jc w:val="right"/>
              <w:rPr>
                <w:rFonts w:cs="Arial"/>
                <w:bCs/>
              </w:rPr>
            </w:pPr>
          </w:p>
        </w:tc>
      </w:tr>
      <w:tr w:rsidR="003129A0" w14:paraId="179927EC" w14:textId="7A86B01D" w:rsidTr="003129A0">
        <w:tc>
          <w:tcPr>
            <w:tcW w:w="3941" w:type="pct"/>
            <w:gridSpan w:val="3"/>
            <w:tcBorders>
              <w:top w:val="double" w:sz="4" w:space="0" w:color="auto"/>
            </w:tcBorders>
            <w:vAlign w:val="center"/>
          </w:tcPr>
          <w:p w14:paraId="552636A8" w14:textId="77777777" w:rsidR="003129A0" w:rsidRPr="00E36702" w:rsidRDefault="003129A0" w:rsidP="00950EEB">
            <w:pPr>
              <w:spacing w:line="360" w:lineRule="auto"/>
              <w:rPr>
                <w:rFonts w:cs="Arial"/>
                <w:b/>
                <w:bCs/>
              </w:rPr>
            </w:pPr>
            <w:r w:rsidRPr="00E36702">
              <w:rPr>
                <w:rFonts w:cs="Arial"/>
                <w:b/>
                <w:bCs/>
              </w:rPr>
              <w:t>TOTALS:</w:t>
            </w:r>
          </w:p>
        </w:tc>
        <w:tc>
          <w:tcPr>
            <w:tcW w:w="1059" w:type="pct"/>
            <w:tcBorders>
              <w:top w:val="double" w:sz="4" w:space="0" w:color="auto"/>
            </w:tcBorders>
            <w:shd w:val="clear" w:color="auto" w:fill="DBE5F1" w:themeFill="accent1" w:themeFillTint="33"/>
            <w:vAlign w:val="center"/>
          </w:tcPr>
          <w:p w14:paraId="360BA94B" w14:textId="77777777" w:rsidR="003129A0" w:rsidRPr="00E36702" w:rsidRDefault="003129A0" w:rsidP="00950EEB">
            <w:pPr>
              <w:spacing w:line="360" w:lineRule="auto"/>
              <w:jc w:val="right"/>
              <w:rPr>
                <w:rFonts w:cs="Arial"/>
                <w:b/>
                <w:bCs/>
              </w:rPr>
            </w:pPr>
          </w:p>
        </w:tc>
      </w:tr>
      <w:tr w:rsidR="00A60D5D" w14:paraId="232F5D9D" w14:textId="77777777" w:rsidTr="003129A0">
        <w:tc>
          <w:tcPr>
            <w:tcW w:w="1250" w:type="pct"/>
            <w:tcBorders>
              <w:top w:val="thinThickSmallGap" w:sz="24" w:space="0" w:color="auto"/>
            </w:tcBorders>
            <w:shd w:val="clear" w:color="auto" w:fill="D9D9D9" w:themeFill="background1" w:themeFillShade="D9"/>
            <w:vAlign w:val="center"/>
          </w:tcPr>
          <w:p w14:paraId="699D4486" w14:textId="77777777" w:rsidR="00A60D5D" w:rsidRPr="00856A0F" w:rsidRDefault="00A60D5D" w:rsidP="00950EEB">
            <w:pPr>
              <w:jc w:val="center"/>
              <w:rPr>
                <w:rFonts w:cs="Arial"/>
                <w:b/>
                <w:bCs/>
                <w:sz w:val="20"/>
                <w:szCs w:val="20"/>
              </w:rPr>
            </w:pPr>
            <w:r w:rsidRPr="00856A0F">
              <w:rPr>
                <w:rFonts w:cs="Arial"/>
                <w:b/>
                <w:bCs/>
                <w:sz w:val="20"/>
                <w:szCs w:val="20"/>
              </w:rPr>
              <w:t>Conference/Meeting Name</w:t>
            </w:r>
          </w:p>
        </w:tc>
        <w:tc>
          <w:tcPr>
            <w:tcW w:w="622" w:type="pct"/>
            <w:tcBorders>
              <w:top w:val="thinThickSmallGap" w:sz="24" w:space="0" w:color="auto"/>
            </w:tcBorders>
            <w:shd w:val="clear" w:color="auto" w:fill="D9D9D9" w:themeFill="background1" w:themeFillShade="D9"/>
            <w:vAlign w:val="center"/>
          </w:tcPr>
          <w:p w14:paraId="515AC6EF" w14:textId="77777777" w:rsidR="00A60D5D" w:rsidRPr="00856A0F" w:rsidRDefault="00A60D5D" w:rsidP="00950EEB">
            <w:pPr>
              <w:jc w:val="center"/>
              <w:rPr>
                <w:rFonts w:cs="Arial"/>
                <w:b/>
                <w:bCs/>
                <w:sz w:val="20"/>
                <w:szCs w:val="20"/>
              </w:rPr>
            </w:pPr>
            <w:r w:rsidRPr="00856A0F">
              <w:rPr>
                <w:rFonts w:cs="Arial"/>
                <w:b/>
                <w:bCs/>
                <w:sz w:val="20"/>
                <w:szCs w:val="20"/>
              </w:rPr>
              <w:t>Dates</w:t>
            </w:r>
          </w:p>
        </w:tc>
        <w:tc>
          <w:tcPr>
            <w:tcW w:w="2069" w:type="pct"/>
            <w:tcBorders>
              <w:top w:val="thinThickSmallGap" w:sz="24" w:space="0" w:color="auto"/>
            </w:tcBorders>
            <w:shd w:val="clear" w:color="auto" w:fill="D9D9D9" w:themeFill="background1" w:themeFillShade="D9"/>
            <w:vAlign w:val="center"/>
          </w:tcPr>
          <w:p w14:paraId="228E9B23" w14:textId="77777777" w:rsidR="00A60D5D" w:rsidRPr="00856A0F" w:rsidRDefault="00A60D5D" w:rsidP="00950EEB">
            <w:pPr>
              <w:jc w:val="center"/>
              <w:rPr>
                <w:rFonts w:cs="Arial"/>
                <w:b/>
                <w:bCs/>
                <w:sz w:val="20"/>
                <w:szCs w:val="20"/>
              </w:rPr>
            </w:pPr>
            <w:r w:rsidRPr="00856A0F">
              <w:rPr>
                <w:rFonts w:cs="Arial"/>
                <w:b/>
                <w:bCs/>
                <w:sz w:val="20"/>
                <w:szCs w:val="20"/>
              </w:rPr>
              <w:t>Location</w:t>
            </w:r>
          </w:p>
        </w:tc>
        <w:tc>
          <w:tcPr>
            <w:tcW w:w="1059" w:type="pct"/>
            <w:tcBorders>
              <w:top w:val="thinThickSmallGap" w:sz="24" w:space="0" w:color="auto"/>
            </w:tcBorders>
            <w:shd w:val="clear" w:color="auto" w:fill="D9D9D9" w:themeFill="background1" w:themeFillShade="D9"/>
          </w:tcPr>
          <w:p w14:paraId="4D8BE8C0" w14:textId="77777777" w:rsidR="00A60D5D" w:rsidRPr="00856A0F" w:rsidRDefault="00A60D5D" w:rsidP="00950EEB">
            <w:pPr>
              <w:jc w:val="center"/>
              <w:rPr>
                <w:rFonts w:cs="Arial"/>
                <w:b/>
                <w:bCs/>
                <w:sz w:val="20"/>
                <w:szCs w:val="20"/>
              </w:rPr>
            </w:pPr>
          </w:p>
        </w:tc>
      </w:tr>
      <w:tr w:rsidR="00A60D5D" w14:paraId="233B7702" w14:textId="77777777" w:rsidTr="003129A0">
        <w:trPr>
          <w:trHeight w:val="278"/>
        </w:trPr>
        <w:tc>
          <w:tcPr>
            <w:tcW w:w="1250" w:type="pct"/>
            <w:vAlign w:val="center"/>
          </w:tcPr>
          <w:p w14:paraId="6B271AA9" w14:textId="77777777" w:rsidR="00A60D5D" w:rsidRPr="00856A0F" w:rsidRDefault="00A60D5D" w:rsidP="00950EEB">
            <w:pPr>
              <w:pStyle w:val="NoSpacing"/>
              <w:rPr>
                <w:rFonts w:cs="Arial"/>
                <w:bCs/>
                <w:sz w:val="20"/>
                <w:szCs w:val="20"/>
              </w:rPr>
            </w:pPr>
          </w:p>
        </w:tc>
        <w:tc>
          <w:tcPr>
            <w:tcW w:w="622" w:type="pct"/>
            <w:vAlign w:val="center"/>
          </w:tcPr>
          <w:p w14:paraId="5636C24D" w14:textId="77777777" w:rsidR="00A60D5D" w:rsidRPr="00856A0F" w:rsidRDefault="00A60D5D" w:rsidP="00950EEB">
            <w:pPr>
              <w:jc w:val="center"/>
              <w:rPr>
                <w:rFonts w:cs="Arial"/>
                <w:bCs/>
                <w:sz w:val="20"/>
                <w:szCs w:val="20"/>
              </w:rPr>
            </w:pPr>
          </w:p>
        </w:tc>
        <w:tc>
          <w:tcPr>
            <w:tcW w:w="2069" w:type="pct"/>
            <w:vAlign w:val="center"/>
          </w:tcPr>
          <w:p w14:paraId="0DC8D606" w14:textId="77777777" w:rsidR="00A60D5D" w:rsidRPr="00856A0F" w:rsidRDefault="00A60D5D" w:rsidP="00950EEB">
            <w:pPr>
              <w:jc w:val="center"/>
              <w:rPr>
                <w:rFonts w:cs="Arial"/>
                <w:bCs/>
                <w:sz w:val="20"/>
                <w:szCs w:val="20"/>
              </w:rPr>
            </w:pPr>
          </w:p>
        </w:tc>
        <w:tc>
          <w:tcPr>
            <w:tcW w:w="1059" w:type="pct"/>
          </w:tcPr>
          <w:p w14:paraId="71F1BE86" w14:textId="77777777" w:rsidR="00A60D5D" w:rsidRPr="00856A0F" w:rsidRDefault="00A60D5D" w:rsidP="00950EEB">
            <w:pPr>
              <w:jc w:val="center"/>
              <w:rPr>
                <w:rFonts w:cs="Arial"/>
                <w:bCs/>
                <w:sz w:val="20"/>
                <w:szCs w:val="20"/>
              </w:rPr>
            </w:pPr>
          </w:p>
        </w:tc>
      </w:tr>
      <w:tr w:rsidR="00A60D5D" w14:paraId="382026D6" w14:textId="6F26020B" w:rsidTr="003129A0">
        <w:tc>
          <w:tcPr>
            <w:tcW w:w="3941" w:type="pct"/>
            <w:gridSpan w:val="3"/>
            <w:shd w:val="clear" w:color="auto" w:fill="F2F2F2" w:themeFill="background1" w:themeFillShade="F2"/>
          </w:tcPr>
          <w:p w14:paraId="673DC46F" w14:textId="77777777" w:rsidR="00A60D5D" w:rsidRPr="006977F6" w:rsidRDefault="00A60D5D" w:rsidP="00486808">
            <w:pPr>
              <w:rPr>
                <w:b/>
              </w:rPr>
            </w:pPr>
            <w:r>
              <w:rPr>
                <w:b/>
              </w:rPr>
              <w:t xml:space="preserve">Calculations and  </w:t>
            </w:r>
            <w:r w:rsidRPr="006977F6">
              <w:rPr>
                <w:b/>
              </w:rPr>
              <w:t>Justification Narrative:</w:t>
            </w:r>
          </w:p>
          <w:p w14:paraId="3897F1B3" w14:textId="77777777" w:rsidR="00A60D5D" w:rsidRDefault="00A60D5D" w:rsidP="00950EEB"/>
        </w:tc>
        <w:tc>
          <w:tcPr>
            <w:tcW w:w="1059" w:type="pct"/>
            <w:shd w:val="clear" w:color="auto" w:fill="F2F2F2" w:themeFill="background1" w:themeFillShade="F2"/>
          </w:tcPr>
          <w:p w14:paraId="202960F3" w14:textId="77777777" w:rsidR="00A60D5D" w:rsidRDefault="00A60D5D" w:rsidP="00486808">
            <w:pPr>
              <w:rPr>
                <w:b/>
              </w:rPr>
            </w:pPr>
          </w:p>
        </w:tc>
      </w:tr>
      <w:tr w:rsidR="003129A0" w14:paraId="5FD8F41E" w14:textId="076E8085" w:rsidTr="003129A0">
        <w:tc>
          <w:tcPr>
            <w:tcW w:w="3941" w:type="pct"/>
            <w:gridSpan w:val="3"/>
            <w:vAlign w:val="center"/>
          </w:tcPr>
          <w:p w14:paraId="225FF080" w14:textId="77777777" w:rsidR="003129A0" w:rsidRPr="006977F6" w:rsidRDefault="003129A0" w:rsidP="00950EEB">
            <w:pPr>
              <w:spacing w:line="360" w:lineRule="auto"/>
              <w:rPr>
                <w:rFonts w:cs="Arial"/>
                <w:b/>
                <w:bCs/>
              </w:rPr>
            </w:pPr>
          </w:p>
        </w:tc>
        <w:tc>
          <w:tcPr>
            <w:tcW w:w="1059" w:type="pct"/>
            <w:shd w:val="clear" w:color="auto" w:fill="DBE5F1" w:themeFill="accent1" w:themeFillTint="33"/>
            <w:vAlign w:val="center"/>
          </w:tcPr>
          <w:p w14:paraId="559A2335" w14:textId="40CCD012" w:rsidR="003129A0" w:rsidRPr="002E3733" w:rsidRDefault="00323B55" w:rsidP="003129A0">
            <w:pPr>
              <w:spacing w:line="360" w:lineRule="auto"/>
              <w:ind w:right="-110"/>
              <w:rPr>
                <w:rFonts w:cs="Arial"/>
                <w:b/>
                <w:bCs/>
              </w:rPr>
            </w:pPr>
            <w:r w:rsidRPr="002E3733">
              <w:rPr>
                <w:b/>
                <w:bCs/>
              </w:rPr>
              <w:t>Total Budget</w:t>
            </w:r>
          </w:p>
        </w:tc>
      </w:tr>
      <w:tr w:rsidR="003129A0" w14:paraId="7BA29B03" w14:textId="70364FF9" w:rsidTr="003129A0">
        <w:tc>
          <w:tcPr>
            <w:tcW w:w="3941" w:type="pct"/>
            <w:gridSpan w:val="3"/>
            <w:vAlign w:val="center"/>
          </w:tcPr>
          <w:p w14:paraId="29337C66" w14:textId="77777777" w:rsidR="003129A0" w:rsidRPr="006977F6" w:rsidRDefault="003129A0" w:rsidP="00950EEB">
            <w:pPr>
              <w:spacing w:line="360" w:lineRule="auto"/>
              <w:rPr>
                <w:rFonts w:cs="Arial"/>
                <w:b/>
                <w:bCs/>
              </w:rPr>
            </w:pPr>
          </w:p>
        </w:tc>
        <w:tc>
          <w:tcPr>
            <w:tcW w:w="1059" w:type="pct"/>
            <w:shd w:val="clear" w:color="auto" w:fill="DBE5F1" w:themeFill="accent1" w:themeFillTint="33"/>
            <w:vAlign w:val="center"/>
          </w:tcPr>
          <w:p w14:paraId="373827DA" w14:textId="77777777" w:rsidR="003129A0" w:rsidRDefault="003129A0" w:rsidP="00950EEB">
            <w:pPr>
              <w:spacing w:line="360" w:lineRule="auto"/>
              <w:rPr>
                <w:rFonts w:cs="Arial"/>
                <w:bCs/>
              </w:rPr>
            </w:pPr>
          </w:p>
        </w:tc>
      </w:tr>
      <w:tr w:rsidR="003129A0" w14:paraId="5B1E2D5E" w14:textId="7B770D8D" w:rsidTr="003129A0">
        <w:tc>
          <w:tcPr>
            <w:tcW w:w="3941" w:type="pct"/>
            <w:gridSpan w:val="3"/>
            <w:vAlign w:val="center"/>
          </w:tcPr>
          <w:p w14:paraId="447EAC2B" w14:textId="4B42BD9F" w:rsidR="003129A0" w:rsidRPr="006977F6" w:rsidRDefault="003129A0" w:rsidP="00950EEB">
            <w:pPr>
              <w:spacing w:line="360" w:lineRule="auto"/>
              <w:rPr>
                <w:rFonts w:cs="Arial"/>
                <w:b/>
                <w:bCs/>
              </w:rPr>
            </w:pPr>
          </w:p>
        </w:tc>
        <w:tc>
          <w:tcPr>
            <w:tcW w:w="1059" w:type="pct"/>
            <w:shd w:val="clear" w:color="auto" w:fill="DBE5F1" w:themeFill="accent1" w:themeFillTint="33"/>
            <w:vAlign w:val="center"/>
          </w:tcPr>
          <w:p w14:paraId="4A9FD1F3" w14:textId="77777777" w:rsidR="003129A0" w:rsidRDefault="003129A0" w:rsidP="00950EEB">
            <w:pPr>
              <w:spacing w:line="360" w:lineRule="auto"/>
              <w:rPr>
                <w:rFonts w:cs="Arial"/>
                <w:bCs/>
              </w:rPr>
            </w:pPr>
          </w:p>
        </w:tc>
      </w:tr>
      <w:tr w:rsidR="003129A0" w14:paraId="6A0CB43C" w14:textId="69D13A0F" w:rsidTr="003129A0">
        <w:tc>
          <w:tcPr>
            <w:tcW w:w="3941" w:type="pct"/>
            <w:gridSpan w:val="3"/>
            <w:vAlign w:val="center"/>
          </w:tcPr>
          <w:p w14:paraId="2FBF4791" w14:textId="5A715DB8"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5829460A" w14:textId="77777777" w:rsidR="003129A0" w:rsidRDefault="003129A0" w:rsidP="00950EEB">
            <w:pPr>
              <w:spacing w:line="360" w:lineRule="auto"/>
              <w:jc w:val="right"/>
              <w:rPr>
                <w:rFonts w:cs="Arial"/>
                <w:bCs/>
              </w:rPr>
            </w:pPr>
          </w:p>
        </w:tc>
      </w:tr>
      <w:tr w:rsidR="003129A0" w14:paraId="1E2A032E" w14:textId="48236301" w:rsidTr="003129A0">
        <w:tc>
          <w:tcPr>
            <w:tcW w:w="3941" w:type="pct"/>
            <w:gridSpan w:val="3"/>
            <w:vAlign w:val="center"/>
          </w:tcPr>
          <w:p w14:paraId="046B5C02" w14:textId="4A253755"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25B57605" w14:textId="77777777" w:rsidR="003129A0" w:rsidRDefault="003129A0" w:rsidP="00950EEB">
            <w:pPr>
              <w:spacing w:line="360" w:lineRule="auto"/>
              <w:jc w:val="right"/>
              <w:rPr>
                <w:rFonts w:cs="Arial"/>
                <w:bCs/>
              </w:rPr>
            </w:pPr>
          </w:p>
        </w:tc>
      </w:tr>
      <w:tr w:rsidR="003129A0" w14:paraId="1A0D48A5" w14:textId="694EEBAC" w:rsidTr="003129A0">
        <w:tc>
          <w:tcPr>
            <w:tcW w:w="3941" w:type="pct"/>
            <w:gridSpan w:val="3"/>
            <w:vAlign w:val="center"/>
          </w:tcPr>
          <w:p w14:paraId="4CC8C67D" w14:textId="10C88967"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4D738DE3" w14:textId="77777777" w:rsidR="003129A0" w:rsidRDefault="003129A0" w:rsidP="00950EEB">
            <w:pPr>
              <w:spacing w:line="360" w:lineRule="auto"/>
              <w:jc w:val="right"/>
              <w:rPr>
                <w:rFonts w:cs="Arial"/>
                <w:bCs/>
              </w:rPr>
            </w:pPr>
          </w:p>
        </w:tc>
      </w:tr>
      <w:tr w:rsidR="003129A0" w14:paraId="7F35C6F6" w14:textId="283ADFB5" w:rsidTr="003129A0">
        <w:tc>
          <w:tcPr>
            <w:tcW w:w="3941" w:type="pct"/>
            <w:gridSpan w:val="3"/>
            <w:vAlign w:val="center"/>
          </w:tcPr>
          <w:p w14:paraId="0AA8AC59" w14:textId="784BFFDE"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03E893F9" w14:textId="77777777" w:rsidR="003129A0" w:rsidRDefault="003129A0" w:rsidP="00950EEB">
            <w:pPr>
              <w:spacing w:line="360" w:lineRule="auto"/>
              <w:jc w:val="right"/>
              <w:rPr>
                <w:rFonts w:cs="Arial"/>
                <w:bCs/>
              </w:rPr>
            </w:pPr>
          </w:p>
        </w:tc>
      </w:tr>
      <w:tr w:rsidR="003129A0" w14:paraId="26BA3B66" w14:textId="4749C99C" w:rsidTr="003129A0">
        <w:tc>
          <w:tcPr>
            <w:tcW w:w="3941" w:type="pct"/>
            <w:gridSpan w:val="3"/>
            <w:vAlign w:val="center"/>
          </w:tcPr>
          <w:p w14:paraId="4D1ED66F" w14:textId="16A3E47B" w:rsidR="003129A0" w:rsidRPr="00856A0F" w:rsidRDefault="003129A0" w:rsidP="00950EEB">
            <w:pPr>
              <w:spacing w:line="360" w:lineRule="auto"/>
              <w:rPr>
                <w:rFonts w:cs="Arial"/>
                <w:bCs/>
                <w:sz w:val="20"/>
                <w:szCs w:val="20"/>
              </w:rPr>
            </w:pPr>
          </w:p>
        </w:tc>
        <w:tc>
          <w:tcPr>
            <w:tcW w:w="1059" w:type="pct"/>
            <w:shd w:val="clear" w:color="auto" w:fill="DBE5F1" w:themeFill="accent1" w:themeFillTint="33"/>
            <w:vAlign w:val="center"/>
          </w:tcPr>
          <w:p w14:paraId="33153EF6" w14:textId="77777777" w:rsidR="003129A0" w:rsidRDefault="003129A0" w:rsidP="00950EEB">
            <w:pPr>
              <w:spacing w:line="360" w:lineRule="auto"/>
              <w:jc w:val="right"/>
              <w:rPr>
                <w:rFonts w:cs="Arial"/>
                <w:bCs/>
              </w:rPr>
            </w:pPr>
          </w:p>
        </w:tc>
      </w:tr>
      <w:tr w:rsidR="003129A0" w14:paraId="5D4B3BE6" w14:textId="00BD002B" w:rsidTr="003129A0">
        <w:tc>
          <w:tcPr>
            <w:tcW w:w="3941" w:type="pct"/>
            <w:gridSpan w:val="3"/>
            <w:tcBorders>
              <w:bottom w:val="double" w:sz="4" w:space="0" w:color="auto"/>
            </w:tcBorders>
            <w:vAlign w:val="center"/>
          </w:tcPr>
          <w:p w14:paraId="5185889A" w14:textId="28810DD7" w:rsidR="003129A0" w:rsidRPr="00856A0F" w:rsidRDefault="003129A0" w:rsidP="00950EEB">
            <w:pPr>
              <w:spacing w:line="360" w:lineRule="auto"/>
              <w:rPr>
                <w:rFonts w:cs="Arial"/>
                <w:bCs/>
                <w:sz w:val="20"/>
                <w:szCs w:val="20"/>
              </w:rPr>
            </w:pPr>
          </w:p>
        </w:tc>
        <w:tc>
          <w:tcPr>
            <w:tcW w:w="1059" w:type="pct"/>
            <w:tcBorders>
              <w:bottom w:val="double" w:sz="4" w:space="0" w:color="auto"/>
            </w:tcBorders>
            <w:shd w:val="clear" w:color="auto" w:fill="DBE5F1" w:themeFill="accent1" w:themeFillTint="33"/>
            <w:vAlign w:val="center"/>
          </w:tcPr>
          <w:p w14:paraId="0AD65FE7" w14:textId="77777777" w:rsidR="003129A0" w:rsidRDefault="003129A0" w:rsidP="00950EEB">
            <w:pPr>
              <w:spacing w:line="360" w:lineRule="auto"/>
              <w:jc w:val="right"/>
              <w:rPr>
                <w:rFonts w:cs="Arial"/>
                <w:bCs/>
              </w:rPr>
            </w:pPr>
          </w:p>
        </w:tc>
      </w:tr>
      <w:tr w:rsidR="003129A0" w14:paraId="1A167E8B" w14:textId="2AB9788C" w:rsidTr="003129A0">
        <w:tc>
          <w:tcPr>
            <w:tcW w:w="3941" w:type="pct"/>
            <w:gridSpan w:val="3"/>
            <w:tcBorders>
              <w:top w:val="double" w:sz="4" w:space="0" w:color="auto"/>
            </w:tcBorders>
            <w:vAlign w:val="center"/>
          </w:tcPr>
          <w:p w14:paraId="2A45C99D" w14:textId="77777777" w:rsidR="003129A0" w:rsidRPr="00E36702" w:rsidRDefault="003129A0" w:rsidP="00950EEB">
            <w:pPr>
              <w:spacing w:line="360" w:lineRule="auto"/>
              <w:rPr>
                <w:rFonts w:cs="Arial"/>
                <w:b/>
                <w:bCs/>
              </w:rPr>
            </w:pPr>
            <w:r w:rsidRPr="00E36702">
              <w:rPr>
                <w:rFonts w:cs="Arial"/>
                <w:b/>
                <w:bCs/>
              </w:rPr>
              <w:t>TOTALS:</w:t>
            </w:r>
          </w:p>
        </w:tc>
        <w:tc>
          <w:tcPr>
            <w:tcW w:w="1059" w:type="pct"/>
            <w:tcBorders>
              <w:top w:val="double" w:sz="4" w:space="0" w:color="auto"/>
            </w:tcBorders>
            <w:shd w:val="clear" w:color="auto" w:fill="DBE5F1" w:themeFill="accent1" w:themeFillTint="33"/>
            <w:vAlign w:val="center"/>
          </w:tcPr>
          <w:p w14:paraId="52544475" w14:textId="77777777" w:rsidR="003129A0" w:rsidRPr="00E36702" w:rsidRDefault="003129A0" w:rsidP="00950EEB">
            <w:pPr>
              <w:spacing w:line="360" w:lineRule="auto"/>
              <w:jc w:val="right"/>
              <w:rPr>
                <w:rFonts w:cs="Arial"/>
                <w:b/>
                <w:bCs/>
              </w:rPr>
            </w:pPr>
          </w:p>
        </w:tc>
      </w:tr>
    </w:tbl>
    <w:p w14:paraId="4FB95A24" w14:textId="77777777" w:rsidR="00016B6B" w:rsidRDefault="00016B6B" w:rsidP="006F41DC">
      <w:pPr>
        <w:spacing w:line="360" w:lineRule="auto"/>
        <w:rPr>
          <w:rFonts w:cs="Arial"/>
          <w:b/>
          <w:bCs/>
          <w:color w:val="FF0000"/>
          <w:sz w:val="16"/>
          <w:szCs w:val="16"/>
        </w:rPr>
      </w:pPr>
    </w:p>
    <w:p w14:paraId="48E05F33" w14:textId="77777777" w:rsidR="000B264F" w:rsidRDefault="000B264F" w:rsidP="006F41DC">
      <w:pPr>
        <w:spacing w:line="360" w:lineRule="auto"/>
        <w:rPr>
          <w:rFonts w:cs="Arial"/>
          <w:b/>
          <w:bCs/>
          <w:color w:val="FF0000"/>
          <w:sz w:val="16"/>
          <w:szCs w:val="16"/>
        </w:rPr>
      </w:pPr>
    </w:p>
    <w:p w14:paraId="62B0FF0B" w14:textId="77777777" w:rsidR="000B264F" w:rsidRDefault="000B264F" w:rsidP="006F41DC">
      <w:pPr>
        <w:spacing w:line="360" w:lineRule="auto"/>
        <w:rPr>
          <w:rFonts w:cs="Arial"/>
          <w:b/>
          <w:bCs/>
          <w:color w:val="FF0000"/>
          <w:sz w:val="16"/>
          <w:szCs w:val="16"/>
        </w:rPr>
      </w:pPr>
    </w:p>
    <w:tbl>
      <w:tblPr>
        <w:tblStyle w:val="TableGrid"/>
        <w:tblW w:w="9355" w:type="dxa"/>
        <w:tblLook w:val="04A0" w:firstRow="1" w:lastRow="0" w:firstColumn="1" w:lastColumn="0" w:noHBand="0" w:noVBand="1"/>
      </w:tblPr>
      <w:tblGrid>
        <w:gridCol w:w="7375"/>
        <w:gridCol w:w="1980"/>
      </w:tblGrid>
      <w:tr w:rsidR="00BF7F20" w14:paraId="7C7F55DF" w14:textId="77777777" w:rsidTr="002B714E">
        <w:tc>
          <w:tcPr>
            <w:tcW w:w="9355" w:type="dxa"/>
            <w:gridSpan w:val="2"/>
          </w:tcPr>
          <w:p w14:paraId="7C7F55DE" w14:textId="77777777" w:rsidR="00BF7F20" w:rsidRDefault="00BF7F20" w:rsidP="00BF7F20">
            <w:pPr>
              <w:rPr>
                <w:i/>
              </w:rPr>
            </w:pPr>
            <w:r w:rsidRPr="00856A0F">
              <w:rPr>
                <w:b/>
              </w:rPr>
              <w:lastRenderedPageBreak/>
              <w:t>Local Travel</w:t>
            </w:r>
          </w:p>
        </w:tc>
      </w:tr>
      <w:tr w:rsidR="00BF7F20" w14:paraId="7C7F55E6" w14:textId="77777777" w:rsidTr="002B714E">
        <w:tc>
          <w:tcPr>
            <w:tcW w:w="9355" w:type="dxa"/>
            <w:gridSpan w:val="2"/>
          </w:tcPr>
          <w:p w14:paraId="7C7F55E0" w14:textId="2163A37A" w:rsidR="00BF7F20" w:rsidRDefault="00BF7F20">
            <w:r w:rsidRPr="00BF7F20">
              <w:rPr>
                <w:b/>
              </w:rPr>
              <w:t>Description:</w:t>
            </w:r>
            <w:r>
              <w:t xml:space="preserve"> This section is </w:t>
            </w:r>
            <w:r w:rsidR="00F67AD0">
              <w:t xml:space="preserve">for </w:t>
            </w:r>
            <w:r>
              <w:t>calculat</w:t>
            </w:r>
            <w:r w:rsidR="00F67AD0">
              <w:t>ing</w:t>
            </w:r>
            <w:r>
              <w:t xml:space="preserve"> all your program costs for local travel.</w:t>
            </w:r>
          </w:p>
          <w:p w14:paraId="7C7F55E1" w14:textId="016C3312" w:rsidR="00BF7F20" w:rsidRDefault="00BF7F20">
            <w:r w:rsidRPr="00BF7F20">
              <w:rPr>
                <w:b/>
              </w:rPr>
              <w:t>Calculations:</w:t>
            </w:r>
            <w:r>
              <w:t xml:space="preserve"> Enter the estimated miles per day multiplied by the </w:t>
            </w:r>
            <w:r w:rsidR="003D168C">
              <w:t>tribal mileage rate</w:t>
            </w:r>
            <w:r>
              <w:t>.</w:t>
            </w:r>
          </w:p>
          <w:p w14:paraId="7C7F55E5" w14:textId="0DE64B5B" w:rsidR="00BF7F20" w:rsidRDefault="00BF7F20" w:rsidP="00BF7F20">
            <w:r w:rsidRPr="00BF7F20">
              <w:rPr>
                <w:b/>
              </w:rPr>
              <w:t>Justification Narrative</w:t>
            </w:r>
            <w:r>
              <w:t>: Provide the n</w:t>
            </w:r>
            <w:r w:rsidR="00F32D22">
              <w:t>eed or reason for local travel.</w:t>
            </w:r>
          </w:p>
        </w:tc>
      </w:tr>
      <w:tr w:rsidR="00BE1800" w14:paraId="7C7F55EB" w14:textId="77777777" w:rsidTr="002B714E">
        <w:tc>
          <w:tcPr>
            <w:tcW w:w="7375" w:type="dxa"/>
          </w:tcPr>
          <w:p w14:paraId="7C7F55E7" w14:textId="77777777" w:rsidR="00BE1800" w:rsidRDefault="00BE1800"/>
        </w:tc>
        <w:tc>
          <w:tcPr>
            <w:tcW w:w="1980" w:type="dxa"/>
            <w:shd w:val="clear" w:color="auto" w:fill="DBE5F1" w:themeFill="accent1" w:themeFillTint="33"/>
          </w:tcPr>
          <w:p w14:paraId="7C7F55E8" w14:textId="77777777" w:rsidR="00BE1800" w:rsidRDefault="00BE1800"/>
        </w:tc>
      </w:tr>
      <w:tr w:rsidR="00BE1800" w14:paraId="7C7F55F0" w14:textId="77777777" w:rsidTr="007B304A">
        <w:tc>
          <w:tcPr>
            <w:tcW w:w="7375" w:type="dxa"/>
          </w:tcPr>
          <w:p w14:paraId="7C7F55EC" w14:textId="77777777" w:rsidR="00BE1800" w:rsidRDefault="00BE1800"/>
        </w:tc>
        <w:tc>
          <w:tcPr>
            <w:tcW w:w="1980" w:type="dxa"/>
            <w:shd w:val="clear" w:color="auto" w:fill="DBE5F1" w:themeFill="accent1" w:themeFillTint="33"/>
          </w:tcPr>
          <w:p w14:paraId="7C7F55ED" w14:textId="77777777" w:rsidR="00BE1800" w:rsidRDefault="00BE1800"/>
        </w:tc>
      </w:tr>
      <w:tr w:rsidR="00BE1800" w14:paraId="7C7F55F5" w14:textId="77777777" w:rsidTr="007B304A">
        <w:tc>
          <w:tcPr>
            <w:tcW w:w="7375" w:type="dxa"/>
          </w:tcPr>
          <w:p w14:paraId="7C7F55F1" w14:textId="77777777" w:rsidR="00BE1800" w:rsidRDefault="00BE1800"/>
        </w:tc>
        <w:tc>
          <w:tcPr>
            <w:tcW w:w="1980" w:type="dxa"/>
            <w:shd w:val="clear" w:color="auto" w:fill="DBE5F1" w:themeFill="accent1" w:themeFillTint="33"/>
          </w:tcPr>
          <w:p w14:paraId="7C7F55F2" w14:textId="77777777" w:rsidR="00BE1800" w:rsidRDefault="00BE1800"/>
        </w:tc>
      </w:tr>
      <w:tr w:rsidR="00BE1800" w14:paraId="7C7F55FA" w14:textId="77777777" w:rsidTr="007B304A">
        <w:tc>
          <w:tcPr>
            <w:tcW w:w="7375" w:type="dxa"/>
            <w:tcBorders>
              <w:bottom w:val="double" w:sz="4" w:space="0" w:color="auto"/>
            </w:tcBorders>
          </w:tcPr>
          <w:p w14:paraId="7C7F55F6" w14:textId="77777777" w:rsidR="00BE1800" w:rsidRDefault="00BE1800"/>
        </w:tc>
        <w:tc>
          <w:tcPr>
            <w:tcW w:w="1980" w:type="dxa"/>
            <w:tcBorders>
              <w:bottom w:val="double" w:sz="4" w:space="0" w:color="auto"/>
            </w:tcBorders>
            <w:shd w:val="clear" w:color="auto" w:fill="DBE5F1" w:themeFill="accent1" w:themeFillTint="33"/>
          </w:tcPr>
          <w:p w14:paraId="7C7F55F7" w14:textId="77777777" w:rsidR="00BE1800" w:rsidRDefault="00BE1800"/>
        </w:tc>
      </w:tr>
      <w:tr w:rsidR="00BE1800" w14:paraId="7C7F55FF" w14:textId="77777777" w:rsidTr="007B304A">
        <w:tc>
          <w:tcPr>
            <w:tcW w:w="7375" w:type="dxa"/>
            <w:tcBorders>
              <w:top w:val="double" w:sz="4" w:space="0" w:color="auto"/>
            </w:tcBorders>
          </w:tcPr>
          <w:p w14:paraId="7C7F55FB" w14:textId="778D50BD" w:rsidR="00BE1800" w:rsidRPr="00856A0F" w:rsidRDefault="00BE1800">
            <w:pPr>
              <w:rPr>
                <w:b/>
              </w:rPr>
            </w:pPr>
            <w:r>
              <w:rPr>
                <w:b/>
              </w:rPr>
              <w:t>TOTALS:</w:t>
            </w:r>
          </w:p>
        </w:tc>
        <w:tc>
          <w:tcPr>
            <w:tcW w:w="1980" w:type="dxa"/>
            <w:tcBorders>
              <w:top w:val="double" w:sz="4" w:space="0" w:color="auto"/>
            </w:tcBorders>
            <w:shd w:val="clear" w:color="auto" w:fill="DBE5F1" w:themeFill="accent1" w:themeFillTint="33"/>
          </w:tcPr>
          <w:p w14:paraId="7C7F55FC" w14:textId="60AB6561" w:rsidR="00BE1800" w:rsidRDefault="00BE1800" w:rsidP="00BF7F20">
            <w:pPr>
              <w:jc w:val="right"/>
            </w:pPr>
          </w:p>
        </w:tc>
      </w:tr>
    </w:tbl>
    <w:p w14:paraId="3B3528D4" w14:textId="77777777" w:rsidR="000B264F" w:rsidRDefault="000B264F"/>
    <w:tbl>
      <w:tblPr>
        <w:tblStyle w:val="TableGrid"/>
        <w:tblW w:w="0" w:type="auto"/>
        <w:tblLook w:val="04A0" w:firstRow="1" w:lastRow="0" w:firstColumn="1" w:lastColumn="0" w:noHBand="0" w:noVBand="1"/>
      </w:tblPr>
      <w:tblGrid>
        <w:gridCol w:w="2323"/>
        <w:gridCol w:w="5052"/>
        <w:gridCol w:w="1975"/>
      </w:tblGrid>
      <w:tr w:rsidR="000C7761" w14:paraId="7C7F5604" w14:textId="77777777" w:rsidTr="00195465">
        <w:tc>
          <w:tcPr>
            <w:tcW w:w="7375" w:type="dxa"/>
            <w:gridSpan w:val="2"/>
          </w:tcPr>
          <w:p w14:paraId="7C7F5602" w14:textId="77777777" w:rsidR="000C7761" w:rsidRPr="004E0DB2" w:rsidRDefault="000C7761" w:rsidP="000C7761">
            <w:pPr>
              <w:rPr>
                <w:b/>
              </w:rPr>
            </w:pPr>
            <w:r w:rsidRPr="004E0DB2">
              <w:rPr>
                <w:b/>
              </w:rPr>
              <w:t>LINE ITEM</w:t>
            </w:r>
          </w:p>
        </w:tc>
        <w:tc>
          <w:tcPr>
            <w:tcW w:w="1975" w:type="dxa"/>
          </w:tcPr>
          <w:p w14:paraId="7C7F5603" w14:textId="77777777" w:rsidR="000C7761" w:rsidRPr="002E0B4F" w:rsidRDefault="000C7761" w:rsidP="00195465">
            <w:pPr>
              <w:rPr>
                <w:b/>
              </w:rPr>
            </w:pPr>
            <w:r w:rsidRPr="002E0B4F">
              <w:rPr>
                <w:b/>
              </w:rPr>
              <w:t>TOTAL</w:t>
            </w:r>
          </w:p>
        </w:tc>
      </w:tr>
      <w:tr w:rsidR="000C7761" w14:paraId="7C7F5607" w14:textId="77777777" w:rsidTr="00195465">
        <w:trPr>
          <w:trHeight w:val="107"/>
        </w:trPr>
        <w:tc>
          <w:tcPr>
            <w:tcW w:w="7375" w:type="dxa"/>
            <w:gridSpan w:val="2"/>
            <w:shd w:val="clear" w:color="auto" w:fill="B8CCE4" w:themeFill="accent1" w:themeFillTint="66"/>
          </w:tcPr>
          <w:p w14:paraId="7C7F5605" w14:textId="77777777" w:rsidR="000C7761" w:rsidRPr="00016B6B" w:rsidRDefault="000C7761" w:rsidP="000C7761">
            <w:pPr>
              <w:rPr>
                <w:b/>
                <w:sz w:val="24"/>
                <w:szCs w:val="24"/>
              </w:rPr>
            </w:pPr>
            <w:r w:rsidRPr="00016B6B">
              <w:rPr>
                <w:b/>
                <w:sz w:val="24"/>
                <w:szCs w:val="24"/>
              </w:rPr>
              <w:t>EQUIPMENT</w:t>
            </w:r>
          </w:p>
        </w:tc>
        <w:tc>
          <w:tcPr>
            <w:tcW w:w="1975" w:type="dxa"/>
            <w:shd w:val="clear" w:color="auto" w:fill="B8CCE4" w:themeFill="accent1" w:themeFillTint="66"/>
          </w:tcPr>
          <w:p w14:paraId="7C7F5606" w14:textId="30FD6514" w:rsidR="000C7761" w:rsidRPr="00016B6B" w:rsidRDefault="00016B6B" w:rsidP="00195465">
            <w:pPr>
              <w:rPr>
                <w:b/>
                <w:sz w:val="24"/>
                <w:szCs w:val="24"/>
              </w:rPr>
            </w:pPr>
            <w:r>
              <w:rPr>
                <w:b/>
                <w:sz w:val="24"/>
                <w:szCs w:val="24"/>
              </w:rPr>
              <w:t>$</w:t>
            </w:r>
          </w:p>
        </w:tc>
      </w:tr>
      <w:tr w:rsidR="00FF1EF1" w14:paraId="7C7F560D" w14:textId="77777777" w:rsidTr="00195465">
        <w:tc>
          <w:tcPr>
            <w:tcW w:w="9350" w:type="dxa"/>
            <w:gridSpan w:val="3"/>
          </w:tcPr>
          <w:p w14:paraId="7C7F5608" w14:textId="35D96E37" w:rsidR="00FF1EF1" w:rsidRDefault="00FF1EF1" w:rsidP="00180FC7">
            <w:pPr>
              <w:autoSpaceDE w:val="0"/>
              <w:autoSpaceDN w:val="0"/>
              <w:adjustRightInd w:val="0"/>
              <w:rPr>
                <w:rFonts w:cs="TimesNewRomanPSMT"/>
                <w:color w:val="000000"/>
              </w:rPr>
            </w:pPr>
            <w:r w:rsidRPr="0080222E">
              <w:rPr>
                <w:rFonts w:cs="TimesNewRomanPSMT"/>
                <w:b/>
                <w:color w:val="000000"/>
              </w:rPr>
              <w:t>Description</w:t>
            </w:r>
            <w:r w:rsidRPr="0080222E">
              <w:rPr>
                <w:rFonts w:cs="TimesNewRomanPSMT"/>
                <w:color w:val="000000"/>
              </w:rPr>
              <w:t xml:space="preserve">: "Equipment" means an article of nonexpendable, tangible personal property having a useful life of more than one year per unit and an acquisition cost that equals or exceeds the lesser of: (a) the capitalization level established by the </w:t>
            </w:r>
            <w:r w:rsidR="00DE5C7E">
              <w:rPr>
                <w:rFonts w:cs="TimesNewRomanPSMT"/>
                <w:color w:val="000000"/>
              </w:rPr>
              <w:t>tribe</w:t>
            </w:r>
            <w:r w:rsidRPr="0080222E">
              <w:rPr>
                <w:rFonts w:cs="TimesNewRomanPSMT"/>
                <w:color w:val="000000"/>
              </w:rPr>
              <w:t xml:space="preserve"> for the financial statement purposes, or (b) $5,000. (Note: Acquisition cost </w:t>
            </w:r>
            <w:r w:rsidR="00F67AD0">
              <w:rPr>
                <w:rFonts w:cs="TimesNewRomanPSMT"/>
                <w:color w:val="000000"/>
              </w:rPr>
              <w:t xml:space="preserve">for equipment </w:t>
            </w:r>
            <w:r w:rsidRPr="0080222E">
              <w:rPr>
                <w:rFonts w:cs="TimesNewRomanPSMT"/>
                <w:color w:val="000000"/>
              </w:rPr>
              <w:t>means the net invoice unit price of an item of equipment, including the cost of</w:t>
            </w:r>
            <w:r>
              <w:rPr>
                <w:rFonts w:cs="TimesNewRomanPSMT"/>
                <w:color w:val="000000"/>
              </w:rPr>
              <w:t xml:space="preserve"> </w:t>
            </w:r>
            <w:r w:rsidRPr="0080222E">
              <w:rPr>
                <w:rFonts w:cs="TimesNewRomanPSMT"/>
                <w:color w:val="000000"/>
              </w:rPr>
              <w:t xml:space="preserve">any modifications, attachments, accessories, or auxiliary apparatus necessary to make it usable for the purpose for which it </w:t>
            </w:r>
            <w:r w:rsidR="00DE5C7E">
              <w:rPr>
                <w:rFonts w:cs="TimesNewRomanPSMT"/>
                <w:color w:val="000000"/>
              </w:rPr>
              <w:t>is</w:t>
            </w:r>
            <w:r w:rsidRPr="0080222E">
              <w:rPr>
                <w:rFonts w:cs="TimesNewRomanPSMT"/>
                <w:color w:val="000000"/>
              </w:rPr>
              <w:t xml:space="preserve"> acquired. Ancillary charges, such as taxes, duty, protective in-transit insurance, freight, and installation shall be included in or excluded from acquisition cost in accordance with the </w:t>
            </w:r>
            <w:r w:rsidR="00DE5C7E">
              <w:rPr>
                <w:rFonts w:cs="TimesNewRomanPSMT"/>
                <w:color w:val="000000"/>
              </w:rPr>
              <w:t>tribe</w:t>
            </w:r>
            <w:r w:rsidRPr="0080222E">
              <w:rPr>
                <w:rFonts w:cs="TimesNewRomanPSMT"/>
                <w:color w:val="000000"/>
              </w:rPr>
              <w:t>'s regular written accounting practices.)</w:t>
            </w:r>
          </w:p>
          <w:p w14:paraId="7C7F5609" w14:textId="77777777" w:rsidR="00AC0273" w:rsidRDefault="00AC0273" w:rsidP="00AC0273">
            <w:pPr>
              <w:rPr>
                <w:b/>
                <w:color w:val="FF0000"/>
              </w:rPr>
            </w:pPr>
            <w:r>
              <w:rPr>
                <w:b/>
                <w:color w:val="FF0000"/>
              </w:rPr>
              <w:t>You must provide specific information for ALL IT purchases to ensure a favorable budget review process for this line item.</w:t>
            </w:r>
          </w:p>
          <w:p w14:paraId="7C7F560B" w14:textId="77777777" w:rsidR="00DE5C7E" w:rsidRPr="0080222E" w:rsidRDefault="00DE5C7E" w:rsidP="00180FC7">
            <w:pPr>
              <w:autoSpaceDE w:val="0"/>
              <w:autoSpaceDN w:val="0"/>
              <w:adjustRightInd w:val="0"/>
              <w:rPr>
                <w:rFonts w:cs="TimesNewRomanPSMT"/>
                <w:color w:val="000000"/>
              </w:rPr>
            </w:pPr>
            <w:r w:rsidRPr="00AC0273">
              <w:rPr>
                <w:rFonts w:cs="TimesNewRomanPSMT"/>
                <w:b/>
                <w:color w:val="000000"/>
              </w:rPr>
              <w:t>Calculations:</w:t>
            </w:r>
            <w:r>
              <w:rPr>
                <w:rFonts w:cs="TimesNewRomanPSMT"/>
                <w:color w:val="000000"/>
              </w:rPr>
              <w:t xml:space="preserve"> Enter the estimated amount </w:t>
            </w:r>
            <w:r w:rsidR="00AC0273">
              <w:rPr>
                <w:rFonts w:cs="TimesNewRomanPSMT"/>
                <w:color w:val="000000"/>
              </w:rPr>
              <w:t>for</w:t>
            </w:r>
            <w:r>
              <w:rPr>
                <w:rFonts w:cs="TimesNewRomanPSMT"/>
                <w:color w:val="000000"/>
              </w:rPr>
              <w:t xml:space="preserve"> each equipment</w:t>
            </w:r>
            <w:r w:rsidR="00AC0273">
              <w:rPr>
                <w:rFonts w:cs="TimesNewRomanPSMT"/>
                <w:color w:val="000000"/>
              </w:rPr>
              <w:t xml:space="preserve"> item you intend </w:t>
            </w:r>
            <w:r>
              <w:rPr>
                <w:rFonts w:cs="TimesNewRomanPSMT"/>
                <w:color w:val="000000"/>
              </w:rPr>
              <w:t xml:space="preserve">to </w:t>
            </w:r>
            <w:r w:rsidR="00AC0273">
              <w:rPr>
                <w:rFonts w:cs="TimesNewRomanPSMT"/>
                <w:color w:val="000000"/>
              </w:rPr>
              <w:t>purchase</w:t>
            </w:r>
            <w:r>
              <w:rPr>
                <w:rFonts w:cs="TimesNewRomanPSMT"/>
                <w:color w:val="000000"/>
              </w:rPr>
              <w:t>.</w:t>
            </w:r>
          </w:p>
          <w:p w14:paraId="7C7F560C" w14:textId="25FCEF39" w:rsidR="00FF1EF1" w:rsidRDefault="00FF1EF1" w:rsidP="00904A16">
            <w:pPr>
              <w:autoSpaceDE w:val="0"/>
              <w:autoSpaceDN w:val="0"/>
              <w:adjustRightInd w:val="0"/>
            </w:pPr>
            <w:r w:rsidRPr="0080222E">
              <w:rPr>
                <w:rFonts w:cs="TimesNewRomanPSMT"/>
                <w:b/>
                <w:color w:val="000000"/>
              </w:rPr>
              <w:t>Justification:</w:t>
            </w:r>
            <w:r w:rsidRPr="0080222E">
              <w:rPr>
                <w:rFonts w:cs="TimesNewRomanPSMT"/>
                <w:color w:val="000000"/>
              </w:rPr>
              <w:t xml:space="preserve"> For each type of equipment requested</w:t>
            </w:r>
            <w:r w:rsidR="00904A16">
              <w:rPr>
                <w:rFonts w:cs="TimesNewRomanPSMT"/>
                <w:color w:val="000000"/>
              </w:rPr>
              <w:t>,</w:t>
            </w:r>
            <w:r w:rsidRPr="0080222E">
              <w:rPr>
                <w:rFonts w:cs="TimesNewRomanPSMT"/>
                <w:color w:val="000000"/>
              </w:rPr>
              <w:t xml:space="preserve"> </w:t>
            </w:r>
            <w:r>
              <w:rPr>
                <w:rFonts w:cs="TimesNewRomanPSMT"/>
                <w:color w:val="000000"/>
              </w:rPr>
              <w:t>the child support program</w:t>
            </w:r>
            <w:r w:rsidRPr="0080222E">
              <w:rPr>
                <w:rFonts w:cs="TimesNewRomanPSMT"/>
                <w:color w:val="000000"/>
              </w:rPr>
              <w:t xml:space="preserve"> must provide a description of the equipment</w:t>
            </w:r>
            <w:r w:rsidR="003D168C">
              <w:rPr>
                <w:rFonts w:cs="TimesNewRomanPSMT"/>
                <w:color w:val="000000"/>
              </w:rPr>
              <w:t>,</w:t>
            </w:r>
            <w:r w:rsidR="003D168C" w:rsidRPr="0080222E">
              <w:rPr>
                <w:rFonts w:cs="TimesNewRomanPSMT"/>
                <w:color w:val="000000"/>
              </w:rPr>
              <w:t xml:space="preserve"> </w:t>
            </w:r>
            <w:r w:rsidRPr="0080222E">
              <w:rPr>
                <w:rFonts w:cs="TimesNewRomanPSMT"/>
                <w:color w:val="000000"/>
              </w:rPr>
              <w:t>the cost per unit</w:t>
            </w:r>
            <w:r w:rsidR="003D168C">
              <w:rPr>
                <w:rFonts w:cs="TimesNewRomanPSMT"/>
                <w:color w:val="000000"/>
              </w:rPr>
              <w:t>,</w:t>
            </w:r>
            <w:r w:rsidR="003D168C" w:rsidRPr="0080222E">
              <w:rPr>
                <w:rFonts w:cs="TimesNewRomanPSMT"/>
                <w:color w:val="000000"/>
              </w:rPr>
              <w:t xml:space="preserve"> </w:t>
            </w:r>
            <w:r w:rsidRPr="0080222E">
              <w:rPr>
                <w:rFonts w:cs="TimesNewRomanPSMT"/>
                <w:color w:val="000000"/>
              </w:rPr>
              <w:t>the number of units</w:t>
            </w:r>
            <w:r w:rsidR="003D168C">
              <w:rPr>
                <w:rFonts w:cs="TimesNewRomanPSMT"/>
                <w:color w:val="000000"/>
              </w:rPr>
              <w:t>,</w:t>
            </w:r>
            <w:r w:rsidR="003D168C" w:rsidRPr="0080222E">
              <w:rPr>
                <w:rFonts w:cs="TimesNewRomanPSMT"/>
                <w:color w:val="000000"/>
              </w:rPr>
              <w:t xml:space="preserve"> </w:t>
            </w:r>
            <w:r w:rsidRPr="0080222E">
              <w:rPr>
                <w:rFonts w:cs="TimesNewRomanPSMT"/>
                <w:color w:val="000000"/>
              </w:rPr>
              <w:t>the total cost</w:t>
            </w:r>
            <w:r w:rsidR="003D168C">
              <w:rPr>
                <w:rFonts w:cs="TimesNewRomanPSMT"/>
                <w:color w:val="000000"/>
              </w:rPr>
              <w:t>,</w:t>
            </w:r>
            <w:r w:rsidR="003D168C" w:rsidRPr="0080222E">
              <w:rPr>
                <w:rFonts w:cs="TimesNewRomanPSMT"/>
                <w:color w:val="000000"/>
              </w:rPr>
              <w:t xml:space="preserve"> </w:t>
            </w:r>
            <w:r w:rsidRPr="0080222E">
              <w:rPr>
                <w:rFonts w:cs="TimesNewRomanPSMT"/>
                <w:color w:val="000000"/>
              </w:rPr>
              <w:t xml:space="preserve">and a plan for use of the equipment in the </w:t>
            </w:r>
            <w:r>
              <w:rPr>
                <w:rFonts w:cs="TimesNewRomanPSMT"/>
                <w:color w:val="000000"/>
              </w:rPr>
              <w:t xml:space="preserve">program. </w:t>
            </w:r>
            <w:r w:rsidRPr="0080222E">
              <w:rPr>
                <w:rFonts w:cs="TimesNewRomanPSMT"/>
                <w:color w:val="000000"/>
              </w:rPr>
              <w:t xml:space="preserve"> </w:t>
            </w:r>
            <w:r>
              <w:rPr>
                <w:rFonts w:cs="TimesNewRomanPSMT"/>
                <w:color w:val="000000"/>
              </w:rPr>
              <w:t xml:space="preserve">If you intend to use the </w:t>
            </w:r>
            <w:r w:rsidR="00904A16">
              <w:rPr>
                <w:rFonts w:cs="TimesNewRomanPSMT"/>
                <w:color w:val="000000"/>
              </w:rPr>
              <w:t>t</w:t>
            </w:r>
            <w:r>
              <w:rPr>
                <w:rFonts w:cs="TimesNewRomanPSMT"/>
                <w:color w:val="000000"/>
              </w:rPr>
              <w:t xml:space="preserve">ribe’s </w:t>
            </w:r>
            <w:r w:rsidRPr="0080222E">
              <w:rPr>
                <w:rFonts w:cs="TimesNewRomanPSMT"/>
                <w:color w:val="000000"/>
              </w:rPr>
              <w:t>own definition for equipment</w:t>
            </w:r>
            <w:r w:rsidR="00904A16">
              <w:rPr>
                <w:rFonts w:cs="TimesNewRomanPSMT"/>
                <w:color w:val="000000"/>
              </w:rPr>
              <w:t>,</w:t>
            </w:r>
            <w:r>
              <w:rPr>
                <w:rFonts w:cs="TimesNewRomanPSMT"/>
                <w:color w:val="000000"/>
              </w:rPr>
              <w:t xml:space="preserve"> you must </w:t>
            </w:r>
            <w:r w:rsidR="00E4118F">
              <w:rPr>
                <w:rFonts w:cs="TimesNewRomanPSMT"/>
                <w:color w:val="000000"/>
              </w:rPr>
              <w:t>attach</w:t>
            </w:r>
            <w:r w:rsidR="00E4118F" w:rsidRPr="0080222E">
              <w:rPr>
                <w:rFonts w:cs="TimesNewRomanPSMT"/>
                <w:color w:val="000000"/>
              </w:rPr>
              <w:t xml:space="preserve"> </w:t>
            </w:r>
            <w:r w:rsidRPr="0080222E">
              <w:rPr>
                <w:rFonts w:cs="TimesNewRomanPSMT"/>
                <w:color w:val="000000"/>
              </w:rPr>
              <w:t xml:space="preserve">a copy of </w:t>
            </w:r>
            <w:r>
              <w:rPr>
                <w:rFonts w:cs="TimesNewRomanPSMT"/>
                <w:color w:val="000000"/>
              </w:rPr>
              <w:t>the</w:t>
            </w:r>
            <w:r w:rsidRPr="0080222E">
              <w:rPr>
                <w:rFonts w:cs="TimesNewRomanPSMT"/>
                <w:color w:val="000000"/>
              </w:rPr>
              <w:t xml:space="preserve"> </w:t>
            </w:r>
            <w:r w:rsidR="00DE5C7E">
              <w:rPr>
                <w:rFonts w:cs="TimesNewRomanPSMT"/>
                <w:color w:val="000000"/>
              </w:rPr>
              <w:t xml:space="preserve">tribal </w:t>
            </w:r>
            <w:r w:rsidRPr="0080222E">
              <w:rPr>
                <w:rFonts w:cs="TimesNewRomanPSMT"/>
                <w:color w:val="000000"/>
              </w:rPr>
              <w:t>policy</w:t>
            </w:r>
            <w:r>
              <w:rPr>
                <w:rFonts w:cs="TimesNewRomanPSMT"/>
                <w:color w:val="000000"/>
              </w:rPr>
              <w:t xml:space="preserve">. </w:t>
            </w:r>
          </w:p>
        </w:tc>
      </w:tr>
      <w:tr w:rsidR="00C5266D" w14:paraId="7C7F5611" w14:textId="77777777" w:rsidTr="00C5266D">
        <w:tc>
          <w:tcPr>
            <w:tcW w:w="7375" w:type="dxa"/>
            <w:gridSpan w:val="2"/>
          </w:tcPr>
          <w:p w14:paraId="7C7F560E" w14:textId="77777777" w:rsidR="00C5266D" w:rsidRDefault="00C5266D"/>
        </w:tc>
        <w:tc>
          <w:tcPr>
            <w:tcW w:w="1975" w:type="dxa"/>
            <w:shd w:val="clear" w:color="auto" w:fill="DBE5F1" w:themeFill="accent1" w:themeFillTint="33"/>
          </w:tcPr>
          <w:p w14:paraId="7C7F560F" w14:textId="0C572140" w:rsidR="00C5266D" w:rsidRPr="002E3733" w:rsidRDefault="00A06BD1">
            <w:pPr>
              <w:rPr>
                <w:b/>
                <w:bCs/>
              </w:rPr>
            </w:pPr>
            <w:r w:rsidRPr="002E3733">
              <w:rPr>
                <w:b/>
                <w:bCs/>
              </w:rPr>
              <w:t>Total Budget</w:t>
            </w:r>
          </w:p>
        </w:tc>
      </w:tr>
      <w:tr w:rsidR="00C5266D" w14:paraId="7C7F5617" w14:textId="77777777" w:rsidTr="00C5266D">
        <w:tc>
          <w:tcPr>
            <w:tcW w:w="2323" w:type="dxa"/>
          </w:tcPr>
          <w:p w14:paraId="7C7F5612" w14:textId="77777777" w:rsidR="00C5266D" w:rsidRPr="00DE5C7E" w:rsidRDefault="00C5266D" w:rsidP="00DE5C7E">
            <w:pPr>
              <w:rPr>
                <w:b/>
              </w:rPr>
            </w:pPr>
            <w:r w:rsidRPr="00DE5C7E">
              <w:rPr>
                <w:b/>
              </w:rPr>
              <w:t>Name of Item</w:t>
            </w:r>
          </w:p>
        </w:tc>
        <w:tc>
          <w:tcPr>
            <w:tcW w:w="5052" w:type="dxa"/>
          </w:tcPr>
          <w:p w14:paraId="7C7F5613" w14:textId="77777777" w:rsidR="00C5266D" w:rsidRPr="00DE5C7E" w:rsidRDefault="00C5266D" w:rsidP="00180FC7">
            <w:pPr>
              <w:rPr>
                <w:b/>
              </w:rPr>
            </w:pPr>
            <w:r w:rsidRPr="00DE5C7E">
              <w:rPr>
                <w:b/>
              </w:rPr>
              <w:t>Description of Item</w:t>
            </w:r>
          </w:p>
        </w:tc>
        <w:tc>
          <w:tcPr>
            <w:tcW w:w="1975" w:type="dxa"/>
            <w:shd w:val="clear" w:color="auto" w:fill="DBE5F1" w:themeFill="accent1" w:themeFillTint="33"/>
          </w:tcPr>
          <w:p w14:paraId="7C7F5614" w14:textId="77777777" w:rsidR="00C5266D" w:rsidRDefault="00C5266D" w:rsidP="00180FC7"/>
        </w:tc>
      </w:tr>
      <w:tr w:rsidR="00C5266D" w14:paraId="7C7F561D" w14:textId="77777777" w:rsidTr="00C5266D">
        <w:tc>
          <w:tcPr>
            <w:tcW w:w="2323" w:type="dxa"/>
          </w:tcPr>
          <w:p w14:paraId="7C7F5618" w14:textId="01806FDD" w:rsidR="00C5266D" w:rsidRDefault="00C5266D" w:rsidP="00180FC7"/>
        </w:tc>
        <w:tc>
          <w:tcPr>
            <w:tcW w:w="5052" w:type="dxa"/>
          </w:tcPr>
          <w:p w14:paraId="7C7F5619" w14:textId="77777777" w:rsidR="00C5266D" w:rsidRDefault="00C5266D" w:rsidP="00180FC7"/>
        </w:tc>
        <w:tc>
          <w:tcPr>
            <w:tcW w:w="1975" w:type="dxa"/>
            <w:shd w:val="clear" w:color="auto" w:fill="DBE5F1" w:themeFill="accent1" w:themeFillTint="33"/>
          </w:tcPr>
          <w:p w14:paraId="7C7F561A" w14:textId="37501387" w:rsidR="00C5266D" w:rsidRDefault="00C5266D" w:rsidP="00180FC7">
            <w:pPr>
              <w:jc w:val="right"/>
            </w:pPr>
          </w:p>
        </w:tc>
      </w:tr>
      <w:tr w:rsidR="00C5266D" w14:paraId="5D5FF12B" w14:textId="77777777" w:rsidTr="00C5266D">
        <w:tc>
          <w:tcPr>
            <w:tcW w:w="2323" w:type="dxa"/>
          </w:tcPr>
          <w:p w14:paraId="192F671E" w14:textId="77777777" w:rsidR="00C5266D" w:rsidRDefault="00C5266D" w:rsidP="00180FC7"/>
        </w:tc>
        <w:tc>
          <w:tcPr>
            <w:tcW w:w="5052" w:type="dxa"/>
          </w:tcPr>
          <w:p w14:paraId="4A93B07B" w14:textId="77777777" w:rsidR="00C5266D" w:rsidRDefault="00C5266D" w:rsidP="00180FC7"/>
        </w:tc>
        <w:tc>
          <w:tcPr>
            <w:tcW w:w="1975" w:type="dxa"/>
            <w:shd w:val="clear" w:color="auto" w:fill="DBE5F1" w:themeFill="accent1" w:themeFillTint="33"/>
          </w:tcPr>
          <w:p w14:paraId="1EE63C92" w14:textId="77777777" w:rsidR="00C5266D" w:rsidRDefault="00C5266D" w:rsidP="00180FC7">
            <w:pPr>
              <w:jc w:val="right"/>
            </w:pPr>
          </w:p>
        </w:tc>
      </w:tr>
      <w:tr w:rsidR="00C5266D" w14:paraId="7C7F5623" w14:textId="77777777" w:rsidTr="00C5266D">
        <w:tc>
          <w:tcPr>
            <w:tcW w:w="2323" w:type="dxa"/>
            <w:tcBorders>
              <w:bottom w:val="double" w:sz="4" w:space="0" w:color="auto"/>
            </w:tcBorders>
          </w:tcPr>
          <w:p w14:paraId="7C7F561E" w14:textId="77777777" w:rsidR="00C5266D" w:rsidRDefault="00C5266D" w:rsidP="00180FC7"/>
        </w:tc>
        <w:tc>
          <w:tcPr>
            <w:tcW w:w="5052" w:type="dxa"/>
            <w:tcBorders>
              <w:bottom w:val="double" w:sz="4" w:space="0" w:color="auto"/>
            </w:tcBorders>
          </w:tcPr>
          <w:p w14:paraId="7C7F561F" w14:textId="77777777" w:rsidR="00C5266D" w:rsidRDefault="00C5266D" w:rsidP="00180FC7"/>
        </w:tc>
        <w:tc>
          <w:tcPr>
            <w:tcW w:w="1975" w:type="dxa"/>
            <w:tcBorders>
              <w:bottom w:val="double" w:sz="4" w:space="0" w:color="auto"/>
            </w:tcBorders>
            <w:shd w:val="clear" w:color="auto" w:fill="DBE5F1" w:themeFill="accent1" w:themeFillTint="33"/>
          </w:tcPr>
          <w:p w14:paraId="7C7F5620" w14:textId="77777777" w:rsidR="00C5266D" w:rsidRDefault="00C5266D" w:rsidP="00180FC7">
            <w:pPr>
              <w:jc w:val="right"/>
            </w:pPr>
          </w:p>
        </w:tc>
      </w:tr>
      <w:tr w:rsidR="00C5266D" w14:paraId="7C7F5629" w14:textId="77777777" w:rsidTr="00C5266D">
        <w:tc>
          <w:tcPr>
            <w:tcW w:w="2323" w:type="dxa"/>
            <w:tcBorders>
              <w:top w:val="double" w:sz="4" w:space="0" w:color="auto"/>
            </w:tcBorders>
          </w:tcPr>
          <w:p w14:paraId="7C7F5624" w14:textId="7944795D" w:rsidR="00C5266D" w:rsidRPr="00DE419B" w:rsidRDefault="00C5266D" w:rsidP="00180FC7">
            <w:pPr>
              <w:rPr>
                <w:b/>
              </w:rPr>
            </w:pPr>
            <w:r>
              <w:rPr>
                <w:b/>
              </w:rPr>
              <w:t>TOTALS:</w:t>
            </w:r>
          </w:p>
        </w:tc>
        <w:tc>
          <w:tcPr>
            <w:tcW w:w="5052" w:type="dxa"/>
            <w:tcBorders>
              <w:top w:val="double" w:sz="4" w:space="0" w:color="auto"/>
            </w:tcBorders>
          </w:tcPr>
          <w:p w14:paraId="7C7F5625" w14:textId="77777777" w:rsidR="00C5266D" w:rsidRPr="00DE419B" w:rsidRDefault="00C5266D" w:rsidP="00180FC7">
            <w:pPr>
              <w:rPr>
                <w:b/>
              </w:rPr>
            </w:pPr>
          </w:p>
        </w:tc>
        <w:tc>
          <w:tcPr>
            <w:tcW w:w="1975" w:type="dxa"/>
            <w:tcBorders>
              <w:top w:val="double" w:sz="4" w:space="0" w:color="auto"/>
            </w:tcBorders>
            <w:shd w:val="clear" w:color="auto" w:fill="DBE5F1" w:themeFill="accent1" w:themeFillTint="33"/>
          </w:tcPr>
          <w:p w14:paraId="7C7F5626" w14:textId="1609FC43" w:rsidR="00C5266D" w:rsidRPr="00DE419B" w:rsidRDefault="00C5266D" w:rsidP="00180FC7">
            <w:pPr>
              <w:jc w:val="right"/>
              <w:rPr>
                <w:b/>
              </w:rPr>
            </w:pPr>
          </w:p>
        </w:tc>
      </w:tr>
      <w:tr w:rsidR="00FF1EF1" w14:paraId="7C7F5632" w14:textId="77777777" w:rsidTr="00195465">
        <w:tc>
          <w:tcPr>
            <w:tcW w:w="9350" w:type="dxa"/>
            <w:gridSpan w:val="3"/>
          </w:tcPr>
          <w:p w14:paraId="7C7F562A" w14:textId="77777777" w:rsidR="00DE5C7E" w:rsidRPr="00DE5C7E" w:rsidRDefault="00DE5C7E" w:rsidP="00180FC7">
            <w:pPr>
              <w:rPr>
                <w:b/>
              </w:rPr>
            </w:pPr>
            <w:r w:rsidRPr="00DE5C7E">
              <w:rPr>
                <w:b/>
              </w:rPr>
              <w:t>Justification Narrative:</w:t>
            </w:r>
          </w:p>
          <w:p w14:paraId="7C7F562B" w14:textId="77777777" w:rsidR="00FF1EF1" w:rsidRDefault="00FF1EF1" w:rsidP="00180FC7"/>
          <w:p w14:paraId="7C7F5630" w14:textId="77777777" w:rsidR="00DD1D58" w:rsidRDefault="00DD1D58" w:rsidP="00DE5C7E"/>
          <w:p w14:paraId="7C7F5631" w14:textId="77777777" w:rsidR="00DE5C7E" w:rsidRDefault="00DE5C7E" w:rsidP="00DE5C7E"/>
        </w:tc>
      </w:tr>
      <w:tr w:rsidR="00016B6B" w14:paraId="18AAF21C" w14:textId="77777777" w:rsidTr="00195465">
        <w:tc>
          <w:tcPr>
            <w:tcW w:w="9350" w:type="dxa"/>
            <w:gridSpan w:val="3"/>
          </w:tcPr>
          <w:p w14:paraId="7116D27E" w14:textId="77777777" w:rsidR="00016B6B" w:rsidRDefault="00016B6B" w:rsidP="00180FC7">
            <w:pPr>
              <w:rPr>
                <w:b/>
              </w:rPr>
            </w:pPr>
          </w:p>
          <w:p w14:paraId="0158DC0F" w14:textId="77777777" w:rsidR="00016B6B" w:rsidRDefault="00016B6B" w:rsidP="00180FC7">
            <w:pPr>
              <w:rPr>
                <w:b/>
              </w:rPr>
            </w:pPr>
          </w:p>
          <w:p w14:paraId="48FEE18C" w14:textId="77777777" w:rsidR="00016B6B" w:rsidRDefault="00016B6B" w:rsidP="00180FC7">
            <w:pPr>
              <w:rPr>
                <w:b/>
              </w:rPr>
            </w:pPr>
          </w:p>
          <w:p w14:paraId="4419464E" w14:textId="77777777" w:rsidR="00016B6B" w:rsidRPr="00DE5C7E" w:rsidRDefault="00016B6B" w:rsidP="00180FC7">
            <w:pPr>
              <w:rPr>
                <w:b/>
              </w:rPr>
            </w:pPr>
          </w:p>
        </w:tc>
      </w:tr>
      <w:tr w:rsidR="008212D2" w14:paraId="3E5EFCFD" w14:textId="77777777" w:rsidTr="00195465">
        <w:tc>
          <w:tcPr>
            <w:tcW w:w="9350" w:type="dxa"/>
            <w:gridSpan w:val="3"/>
          </w:tcPr>
          <w:p w14:paraId="5D1C5E22" w14:textId="77777777" w:rsidR="008212D2" w:rsidRDefault="008212D2" w:rsidP="00180FC7">
            <w:pPr>
              <w:rPr>
                <w:b/>
              </w:rPr>
            </w:pPr>
          </w:p>
          <w:p w14:paraId="24543198" w14:textId="77777777" w:rsidR="008212D2" w:rsidRDefault="008212D2" w:rsidP="00180FC7">
            <w:pPr>
              <w:rPr>
                <w:b/>
              </w:rPr>
            </w:pPr>
          </w:p>
          <w:p w14:paraId="7E55D87C" w14:textId="77777777" w:rsidR="008212D2" w:rsidRDefault="008212D2" w:rsidP="00180FC7">
            <w:pPr>
              <w:rPr>
                <w:b/>
              </w:rPr>
            </w:pPr>
          </w:p>
        </w:tc>
      </w:tr>
    </w:tbl>
    <w:p w14:paraId="7C7F5633" w14:textId="77777777" w:rsidR="0080222E" w:rsidRDefault="0080222E">
      <w:pPr>
        <w:rPr>
          <w:sz w:val="16"/>
          <w:szCs w:val="16"/>
        </w:rPr>
      </w:pPr>
    </w:p>
    <w:tbl>
      <w:tblPr>
        <w:tblStyle w:val="TableGrid"/>
        <w:tblW w:w="5003" w:type="pct"/>
        <w:tblLook w:val="04A0" w:firstRow="1" w:lastRow="0" w:firstColumn="1" w:lastColumn="0" w:noHBand="0" w:noVBand="1"/>
      </w:tblPr>
      <w:tblGrid>
        <w:gridCol w:w="7286"/>
        <w:gridCol w:w="2070"/>
      </w:tblGrid>
      <w:tr w:rsidR="000C7761" w14:paraId="7C7F5636" w14:textId="77777777" w:rsidTr="001B713A">
        <w:tc>
          <w:tcPr>
            <w:tcW w:w="3894" w:type="pct"/>
          </w:tcPr>
          <w:p w14:paraId="7C7F5634" w14:textId="77777777" w:rsidR="000C7761" w:rsidRPr="002E0B4F" w:rsidRDefault="000C7761" w:rsidP="000C7761">
            <w:pPr>
              <w:rPr>
                <w:b/>
              </w:rPr>
            </w:pPr>
            <w:r w:rsidRPr="002E0B4F">
              <w:rPr>
                <w:b/>
              </w:rPr>
              <w:lastRenderedPageBreak/>
              <w:t>LINE ITEM</w:t>
            </w:r>
          </w:p>
        </w:tc>
        <w:tc>
          <w:tcPr>
            <w:tcW w:w="1106" w:type="pct"/>
          </w:tcPr>
          <w:p w14:paraId="7C7F5635" w14:textId="77777777" w:rsidR="000C7761" w:rsidRPr="002E0B4F" w:rsidRDefault="000C7761" w:rsidP="007B6E5E">
            <w:pPr>
              <w:rPr>
                <w:b/>
              </w:rPr>
            </w:pPr>
            <w:r w:rsidRPr="002E0B4F">
              <w:rPr>
                <w:b/>
              </w:rPr>
              <w:t>TOTAL</w:t>
            </w:r>
          </w:p>
        </w:tc>
      </w:tr>
      <w:tr w:rsidR="000C7761" w14:paraId="7C7F5639" w14:textId="77777777" w:rsidTr="001B713A">
        <w:tc>
          <w:tcPr>
            <w:tcW w:w="3894" w:type="pct"/>
            <w:shd w:val="clear" w:color="auto" w:fill="B8CCE4" w:themeFill="accent1" w:themeFillTint="66"/>
          </w:tcPr>
          <w:p w14:paraId="7C7F5637" w14:textId="77777777" w:rsidR="000C7761" w:rsidRPr="00016B6B" w:rsidRDefault="000C7761" w:rsidP="000C7761">
            <w:pPr>
              <w:rPr>
                <w:b/>
                <w:sz w:val="24"/>
                <w:szCs w:val="24"/>
              </w:rPr>
            </w:pPr>
            <w:r w:rsidRPr="00016B6B">
              <w:rPr>
                <w:b/>
                <w:sz w:val="24"/>
                <w:szCs w:val="24"/>
              </w:rPr>
              <w:t>SUPPLIES</w:t>
            </w:r>
          </w:p>
        </w:tc>
        <w:tc>
          <w:tcPr>
            <w:tcW w:w="1106" w:type="pct"/>
            <w:shd w:val="clear" w:color="auto" w:fill="B8CCE4" w:themeFill="accent1" w:themeFillTint="66"/>
          </w:tcPr>
          <w:p w14:paraId="7C7F5638" w14:textId="23A07342" w:rsidR="000C7761" w:rsidRPr="00016B6B" w:rsidRDefault="00016B6B" w:rsidP="007B6E5E">
            <w:pPr>
              <w:rPr>
                <w:b/>
                <w:sz w:val="24"/>
                <w:szCs w:val="24"/>
              </w:rPr>
            </w:pPr>
            <w:r>
              <w:rPr>
                <w:b/>
                <w:sz w:val="24"/>
                <w:szCs w:val="24"/>
              </w:rPr>
              <w:t>$</w:t>
            </w:r>
          </w:p>
        </w:tc>
      </w:tr>
      <w:tr w:rsidR="00FF1EF1" w14:paraId="7C7F563D" w14:textId="77777777" w:rsidTr="001B713A">
        <w:tc>
          <w:tcPr>
            <w:tcW w:w="5000" w:type="pct"/>
            <w:gridSpan w:val="2"/>
          </w:tcPr>
          <w:p w14:paraId="7C7F563A" w14:textId="15342B33" w:rsidR="00FF1EF1" w:rsidRDefault="00FF1EF1" w:rsidP="00FF1EF1">
            <w:pPr>
              <w:autoSpaceDE w:val="0"/>
              <w:autoSpaceDN w:val="0"/>
              <w:adjustRightInd w:val="0"/>
              <w:rPr>
                <w:rFonts w:cs="TimesNewRomanPSMT"/>
                <w:color w:val="000000"/>
              </w:rPr>
            </w:pPr>
            <w:r w:rsidRPr="0080222E">
              <w:rPr>
                <w:rFonts w:cs="TimesNewRomanPSMT"/>
                <w:b/>
                <w:color w:val="000000"/>
              </w:rPr>
              <w:t>Description:</w:t>
            </w:r>
            <w:r w:rsidRPr="0080222E">
              <w:rPr>
                <w:rFonts w:cs="TimesNewRomanPSMT"/>
                <w:color w:val="000000"/>
              </w:rPr>
              <w:t xml:space="preserve"> </w:t>
            </w:r>
            <w:r w:rsidR="00AC0273">
              <w:rPr>
                <w:rFonts w:cs="TimesNewRomanPSMT"/>
                <w:color w:val="000000"/>
              </w:rPr>
              <w:t>List all c</w:t>
            </w:r>
            <w:r w:rsidRPr="0080222E">
              <w:rPr>
                <w:rFonts w:cs="TimesNewRomanPSMT"/>
                <w:color w:val="000000"/>
              </w:rPr>
              <w:t xml:space="preserve">osts of tangible personal property other than that included under the Equipment category. This includes office </w:t>
            </w:r>
            <w:r w:rsidR="00904A16" w:rsidRPr="0080222E">
              <w:rPr>
                <w:rFonts w:cs="TimesNewRomanPSMT"/>
                <w:color w:val="000000"/>
              </w:rPr>
              <w:t xml:space="preserve">supplies </w:t>
            </w:r>
            <w:r w:rsidRPr="0080222E">
              <w:rPr>
                <w:rFonts w:cs="TimesNewRomanPSMT"/>
                <w:color w:val="000000"/>
              </w:rPr>
              <w:t>and other consumable</w:t>
            </w:r>
            <w:r w:rsidR="00904A16">
              <w:rPr>
                <w:rFonts w:cs="TimesNewRomanPSMT"/>
                <w:color w:val="000000"/>
              </w:rPr>
              <w:t>s</w:t>
            </w:r>
            <w:r w:rsidRPr="0080222E">
              <w:rPr>
                <w:rFonts w:cs="TimesNewRomanPSMT"/>
                <w:color w:val="000000"/>
              </w:rPr>
              <w:t xml:space="preserve"> with a per-unit cost of less than $5,000.</w:t>
            </w:r>
          </w:p>
          <w:p w14:paraId="7C7F563B" w14:textId="77777777" w:rsidR="00AC0273" w:rsidRPr="0080222E" w:rsidRDefault="00AC0273" w:rsidP="00FF1EF1">
            <w:pPr>
              <w:autoSpaceDE w:val="0"/>
              <w:autoSpaceDN w:val="0"/>
              <w:adjustRightInd w:val="0"/>
              <w:rPr>
                <w:rFonts w:cs="TimesNewRomanPSMT"/>
                <w:color w:val="000000"/>
              </w:rPr>
            </w:pPr>
            <w:r w:rsidRPr="00AC0273">
              <w:rPr>
                <w:rFonts w:cs="TimesNewRomanPSMT"/>
                <w:b/>
                <w:color w:val="000000"/>
              </w:rPr>
              <w:t>Calculations:</w:t>
            </w:r>
            <w:r>
              <w:rPr>
                <w:rFonts w:cs="TimesNewRomanPSMT"/>
                <w:color w:val="000000"/>
              </w:rPr>
              <w:t xml:space="preserve"> You are not required to provide specific calculations for this line item unless your estimated cost appears unreasonably high. </w:t>
            </w:r>
          </w:p>
          <w:p w14:paraId="7C7F563C" w14:textId="4AA98A7A" w:rsidR="00FF1EF1" w:rsidRDefault="00FF1EF1" w:rsidP="00180584">
            <w:r w:rsidRPr="0080222E">
              <w:rPr>
                <w:rFonts w:cs="TimesNewRomanPSMT"/>
                <w:b/>
                <w:color w:val="000000"/>
              </w:rPr>
              <w:t>Justification:</w:t>
            </w:r>
            <w:r w:rsidRPr="0080222E">
              <w:rPr>
                <w:rFonts w:cs="TimesNewRomanPSMT"/>
                <w:color w:val="000000"/>
              </w:rPr>
              <w:t xml:space="preserve"> Specify general categories of supplies</w:t>
            </w:r>
            <w:r w:rsidR="00AC0273">
              <w:rPr>
                <w:rFonts w:cs="TimesNewRomanPSMT"/>
                <w:color w:val="000000"/>
              </w:rPr>
              <w:t xml:space="preserve"> (</w:t>
            </w:r>
            <w:r w:rsidR="005C38A5">
              <w:rPr>
                <w:rFonts w:cs="TimesNewRomanPSMT"/>
                <w:color w:val="000000"/>
              </w:rPr>
              <w:t>for example</w:t>
            </w:r>
            <w:r w:rsidR="00AC0273">
              <w:rPr>
                <w:rFonts w:cs="TimesNewRomanPSMT"/>
                <w:color w:val="000000"/>
              </w:rPr>
              <w:t>, general office supplies</w:t>
            </w:r>
            <w:r w:rsidR="00D95D26">
              <w:rPr>
                <w:rFonts w:cs="TimesNewRomanPSMT"/>
                <w:color w:val="000000"/>
              </w:rPr>
              <w:t xml:space="preserve"> like </w:t>
            </w:r>
            <w:r w:rsidR="00180584">
              <w:rPr>
                <w:rFonts w:cs="TimesNewRomanPSMT"/>
                <w:color w:val="000000"/>
              </w:rPr>
              <w:t>printers, trash cans, fax machine</w:t>
            </w:r>
            <w:r w:rsidR="00D95D26">
              <w:rPr>
                <w:rFonts w:cs="TimesNewRomanPSMT"/>
                <w:color w:val="000000"/>
              </w:rPr>
              <w:t>;</w:t>
            </w:r>
            <w:r w:rsidR="00AC0273">
              <w:rPr>
                <w:rFonts w:cs="TimesNewRomanPSMT"/>
                <w:color w:val="000000"/>
              </w:rPr>
              <w:t xml:space="preserve"> consumable supplies like pens, notepads, staples). </w:t>
            </w:r>
            <w:r w:rsidR="002421CC">
              <w:rPr>
                <w:rFonts w:cs="TimesNewRomanPSMT"/>
                <w:color w:val="000000"/>
              </w:rPr>
              <w:t>You do not have to list each item separately for consumable supplies.</w:t>
            </w:r>
          </w:p>
        </w:tc>
      </w:tr>
      <w:tr w:rsidR="001B713A" w14:paraId="7C7F5641" w14:textId="77777777" w:rsidTr="001B713A">
        <w:tc>
          <w:tcPr>
            <w:tcW w:w="3893" w:type="pct"/>
          </w:tcPr>
          <w:p w14:paraId="7C7F563E" w14:textId="77777777" w:rsidR="001B713A" w:rsidRPr="00FF1EF1" w:rsidRDefault="001B713A">
            <w:pPr>
              <w:rPr>
                <w:b/>
              </w:rPr>
            </w:pPr>
          </w:p>
        </w:tc>
        <w:tc>
          <w:tcPr>
            <w:tcW w:w="1107" w:type="pct"/>
            <w:shd w:val="clear" w:color="auto" w:fill="DBE5F1" w:themeFill="accent1" w:themeFillTint="33"/>
          </w:tcPr>
          <w:p w14:paraId="7C7F563F" w14:textId="05A35E82" w:rsidR="001B713A" w:rsidRPr="00DA4DAD" w:rsidRDefault="00A06BD1" w:rsidP="002421CC">
            <w:pPr>
              <w:jc w:val="center"/>
              <w:rPr>
                <w:b/>
              </w:rPr>
            </w:pPr>
            <w:r w:rsidRPr="002E3733">
              <w:rPr>
                <w:b/>
              </w:rPr>
              <w:t>Total Budget</w:t>
            </w:r>
          </w:p>
        </w:tc>
      </w:tr>
      <w:tr w:rsidR="001B713A" w14:paraId="7C7F5646" w14:textId="77777777" w:rsidTr="001B713A">
        <w:trPr>
          <w:trHeight w:val="305"/>
        </w:trPr>
        <w:tc>
          <w:tcPr>
            <w:tcW w:w="3893" w:type="pct"/>
            <w:vAlign w:val="center"/>
          </w:tcPr>
          <w:p w14:paraId="7C7F5642" w14:textId="77777777" w:rsidR="001B713A" w:rsidRDefault="001B713A" w:rsidP="0002664A">
            <w:pPr>
              <w:rPr>
                <w:rFonts w:cs="Arial"/>
                <w:bCs/>
              </w:rPr>
            </w:pPr>
          </w:p>
        </w:tc>
        <w:tc>
          <w:tcPr>
            <w:tcW w:w="1107" w:type="pct"/>
            <w:shd w:val="clear" w:color="auto" w:fill="DBE5F1" w:themeFill="accent1" w:themeFillTint="33"/>
            <w:vAlign w:val="center"/>
          </w:tcPr>
          <w:p w14:paraId="7C7F5643" w14:textId="77777777" w:rsidR="001B713A" w:rsidRDefault="001B713A" w:rsidP="0002664A">
            <w:pPr>
              <w:rPr>
                <w:rFonts w:cs="Arial"/>
                <w:bCs/>
              </w:rPr>
            </w:pPr>
          </w:p>
        </w:tc>
      </w:tr>
      <w:tr w:rsidR="001B713A" w14:paraId="381C9BFD" w14:textId="77777777" w:rsidTr="001B713A">
        <w:trPr>
          <w:trHeight w:val="728"/>
        </w:trPr>
        <w:tc>
          <w:tcPr>
            <w:tcW w:w="3893" w:type="pct"/>
            <w:tcBorders>
              <w:bottom w:val="single" w:sz="4" w:space="0" w:color="auto"/>
            </w:tcBorders>
            <w:vAlign w:val="center"/>
          </w:tcPr>
          <w:p w14:paraId="590B76ED" w14:textId="77777777" w:rsidR="001B713A" w:rsidRPr="00DE419B" w:rsidRDefault="001B713A" w:rsidP="0080222E">
            <w:pPr>
              <w:pStyle w:val="NoSpacing"/>
            </w:pPr>
          </w:p>
        </w:tc>
        <w:tc>
          <w:tcPr>
            <w:tcW w:w="1107" w:type="pct"/>
            <w:tcBorders>
              <w:bottom w:val="single" w:sz="4" w:space="0" w:color="auto"/>
            </w:tcBorders>
            <w:shd w:val="clear" w:color="auto" w:fill="DBE5F1" w:themeFill="accent1" w:themeFillTint="33"/>
            <w:vAlign w:val="center"/>
          </w:tcPr>
          <w:p w14:paraId="27DE4980" w14:textId="77777777" w:rsidR="001B713A" w:rsidRDefault="001B713A" w:rsidP="00497111">
            <w:pPr>
              <w:jc w:val="right"/>
              <w:rPr>
                <w:rFonts w:cs="Arial"/>
                <w:bCs/>
              </w:rPr>
            </w:pPr>
          </w:p>
        </w:tc>
      </w:tr>
      <w:tr w:rsidR="001B713A" w14:paraId="083DDF1D" w14:textId="77777777" w:rsidTr="001B713A">
        <w:trPr>
          <w:trHeight w:val="728"/>
        </w:trPr>
        <w:tc>
          <w:tcPr>
            <w:tcW w:w="3893" w:type="pct"/>
            <w:tcBorders>
              <w:bottom w:val="single" w:sz="4" w:space="0" w:color="auto"/>
            </w:tcBorders>
            <w:vAlign w:val="center"/>
          </w:tcPr>
          <w:p w14:paraId="24AE2BD8" w14:textId="77777777" w:rsidR="001B713A" w:rsidRPr="00DE419B" w:rsidRDefault="001B713A" w:rsidP="0080222E">
            <w:pPr>
              <w:pStyle w:val="NoSpacing"/>
            </w:pPr>
          </w:p>
        </w:tc>
        <w:tc>
          <w:tcPr>
            <w:tcW w:w="1107" w:type="pct"/>
            <w:tcBorders>
              <w:bottom w:val="single" w:sz="4" w:space="0" w:color="auto"/>
            </w:tcBorders>
            <w:shd w:val="clear" w:color="auto" w:fill="DBE5F1" w:themeFill="accent1" w:themeFillTint="33"/>
            <w:vAlign w:val="center"/>
          </w:tcPr>
          <w:p w14:paraId="48D4B07F" w14:textId="77777777" w:rsidR="001B713A" w:rsidRDefault="001B713A" w:rsidP="00497111">
            <w:pPr>
              <w:jc w:val="right"/>
              <w:rPr>
                <w:rFonts w:cs="Arial"/>
                <w:bCs/>
              </w:rPr>
            </w:pPr>
          </w:p>
        </w:tc>
      </w:tr>
      <w:tr w:rsidR="001B713A" w14:paraId="53DF5F3F" w14:textId="77777777" w:rsidTr="001B713A">
        <w:trPr>
          <w:trHeight w:val="728"/>
        </w:trPr>
        <w:tc>
          <w:tcPr>
            <w:tcW w:w="3893" w:type="pct"/>
            <w:tcBorders>
              <w:bottom w:val="single" w:sz="4" w:space="0" w:color="auto"/>
            </w:tcBorders>
            <w:vAlign w:val="center"/>
          </w:tcPr>
          <w:p w14:paraId="710EE837" w14:textId="77777777" w:rsidR="001B713A" w:rsidRPr="00DE419B" w:rsidRDefault="001B713A" w:rsidP="0080222E">
            <w:pPr>
              <w:pStyle w:val="NoSpacing"/>
            </w:pPr>
          </w:p>
        </w:tc>
        <w:tc>
          <w:tcPr>
            <w:tcW w:w="1107" w:type="pct"/>
            <w:tcBorders>
              <w:bottom w:val="single" w:sz="4" w:space="0" w:color="auto"/>
            </w:tcBorders>
            <w:shd w:val="clear" w:color="auto" w:fill="DBE5F1" w:themeFill="accent1" w:themeFillTint="33"/>
            <w:vAlign w:val="center"/>
          </w:tcPr>
          <w:p w14:paraId="63EF873B" w14:textId="77777777" w:rsidR="001B713A" w:rsidRDefault="001B713A" w:rsidP="00497111">
            <w:pPr>
              <w:jc w:val="right"/>
              <w:rPr>
                <w:rFonts w:cs="Arial"/>
                <w:bCs/>
              </w:rPr>
            </w:pPr>
          </w:p>
        </w:tc>
      </w:tr>
      <w:tr w:rsidR="001B713A" w14:paraId="7C7F564D" w14:textId="77777777" w:rsidTr="001B713A">
        <w:trPr>
          <w:trHeight w:val="728"/>
        </w:trPr>
        <w:tc>
          <w:tcPr>
            <w:tcW w:w="3893" w:type="pct"/>
            <w:tcBorders>
              <w:bottom w:val="double" w:sz="4" w:space="0" w:color="auto"/>
            </w:tcBorders>
            <w:vAlign w:val="center"/>
          </w:tcPr>
          <w:p w14:paraId="7C7F5647" w14:textId="1063FEC7" w:rsidR="001B713A" w:rsidRPr="00DE419B" w:rsidRDefault="001B713A" w:rsidP="0080222E">
            <w:pPr>
              <w:pStyle w:val="NoSpacing"/>
            </w:pPr>
          </w:p>
        </w:tc>
        <w:tc>
          <w:tcPr>
            <w:tcW w:w="1107" w:type="pct"/>
            <w:tcBorders>
              <w:bottom w:val="double" w:sz="4" w:space="0" w:color="auto"/>
            </w:tcBorders>
            <w:shd w:val="clear" w:color="auto" w:fill="DBE5F1" w:themeFill="accent1" w:themeFillTint="33"/>
            <w:vAlign w:val="center"/>
          </w:tcPr>
          <w:p w14:paraId="7C7F564A" w14:textId="0F502339" w:rsidR="001B713A" w:rsidRDefault="001B713A" w:rsidP="00497111">
            <w:pPr>
              <w:jc w:val="right"/>
              <w:rPr>
                <w:rFonts w:cs="Arial"/>
                <w:bCs/>
              </w:rPr>
            </w:pPr>
          </w:p>
        </w:tc>
      </w:tr>
      <w:tr w:rsidR="001B713A" w:rsidRPr="00D81F2C" w14:paraId="7C7F5652" w14:textId="77777777" w:rsidTr="001B713A">
        <w:trPr>
          <w:trHeight w:val="395"/>
        </w:trPr>
        <w:tc>
          <w:tcPr>
            <w:tcW w:w="3893" w:type="pct"/>
            <w:tcBorders>
              <w:top w:val="double" w:sz="4" w:space="0" w:color="auto"/>
            </w:tcBorders>
            <w:vAlign w:val="center"/>
          </w:tcPr>
          <w:p w14:paraId="7C7F564E" w14:textId="77777777" w:rsidR="001B713A" w:rsidRPr="00D81F2C" w:rsidRDefault="001B713A" w:rsidP="0002664A">
            <w:pPr>
              <w:spacing w:line="360" w:lineRule="auto"/>
              <w:rPr>
                <w:rFonts w:cs="Arial"/>
                <w:b/>
                <w:bCs/>
              </w:rPr>
            </w:pPr>
            <w:r w:rsidRPr="00D81F2C">
              <w:rPr>
                <w:rFonts w:cs="Arial"/>
                <w:b/>
                <w:bCs/>
              </w:rPr>
              <w:t>TOTALS:</w:t>
            </w:r>
          </w:p>
        </w:tc>
        <w:tc>
          <w:tcPr>
            <w:tcW w:w="1107" w:type="pct"/>
            <w:tcBorders>
              <w:top w:val="double" w:sz="4" w:space="0" w:color="auto"/>
            </w:tcBorders>
            <w:shd w:val="clear" w:color="auto" w:fill="DBE5F1" w:themeFill="accent1" w:themeFillTint="33"/>
            <w:vAlign w:val="center"/>
          </w:tcPr>
          <w:p w14:paraId="7C7F564F" w14:textId="6731CD31" w:rsidR="001B713A" w:rsidRPr="00D81F2C" w:rsidRDefault="001B713A" w:rsidP="00497111">
            <w:pPr>
              <w:jc w:val="right"/>
              <w:rPr>
                <w:rFonts w:cs="Arial"/>
                <w:b/>
                <w:bCs/>
              </w:rPr>
            </w:pPr>
          </w:p>
        </w:tc>
      </w:tr>
    </w:tbl>
    <w:p w14:paraId="7C7F5653" w14:textId="77777777" w:rsidR="0080222E" w:rsidRDefault="0080222E"/>
    <w:tbl>
      <w:tblPr>
        <w:tblStyle w:val="TableGrid"/>
        <w:tblW w:w="5003" w:type="pct"/>
        <w:tblLook w:val="04A0" w:firstRow="1" w:lastRow="0" w:firstColumn="1" w:lastColumn="0" w:noHBand="0" w:noVBand="1"/>
      </w:tblPr>
      <w:tblGrid>
        <w:gridCol w:w="1556"/>
        <w:gridCol w:w="5730"/>
        <w:gridCol w:w="2070"/>
      </w:tblGrid>
      <w:tr w:rsidR="000C7761" w14:paraId="7C7F5656" w14:textId="77777777" w:rsidTr="0023686B">
        <w:tc>
          <w:tcPr>
            <w:tcW w:w="3894" w:type="pct"/>
            <w:gridSpan w:val="2"/>
          </w:tcPr>
          <w:p w14:paraId="7C7F5654" w14:textId="77777777" w:rsidR="000C7761" w:rsidRPr="002E0B4F" w:rsidRDefault="000C7761" w:rsidP="000C7761">
            <w:pPr>
              <w:rPr>
                <w:b/>
              </w:rPr>
            </w:pPr>
            <w:r w:rsidRPr="002E0B4F">
              <w:rPr>
                <w:b/>
              </w:rPr>
              <w:t>LINE ITEM</w:t>
            </w:r>
          </w:p>
        </w:tc>
        <w:tc>
          <w:tcPr>
            <w:tcW w:w="1106" w:type="pct"/>
          </w:tcPr>
          <w:p w14:paraId="7C7F5655" w14:textId="77777777" w:rsidR="000C7761" w:rsidRPr="002E0B4F" w:rsidRDefault="000C7761" w:rsidP="001B713A">
            <w:pPr>
              <w:rPr>
                <w:b/>
              </w:rPr>
            </w:pPr>
            <w:r w:rsidRPr="002E0B4F">
              <w:rPr>
                <w:b/>
              </w:rPr>
              <w:t>TOTAL</w:t>
            </w:r>
          </w:p>
        </w:tc>
      </w:tr>
      <w:tr w:rsidR="000C7761" w14:paraId="7C7F5659" w14:textId="77777777" w:rsidTr="0023686B">
        <w:tc>
          <w:tcPr>
            <w:tcW w:w="3894" w:type="pct"/>
            <w:gridSpan w:val="2"/>
            <w:shd w:val="clear" w:color="auto" w:fill="B8CCE4" w:themeFill="accent1" w:themeFillTint="66"/>
          </w:tcPr>
          <w:p w14:paraId="7C7F5657" w14:textId="77777777" w:rsidR="000C7761" w:rsidRPr="0071342D" w:rsidRDefault="000C7761" w:rsidP="000C7761">
            <w:pPr>
              <w:rPr>
                <w:b/>
              </w:rPr>
            </w:pPr>
            <w:r w:rsidRPr="0071342D">
              <w:rPr>
                <w:b/>
              </w:rPr>
              <w:t>CONTRACTUAL</w:t>
            </w:r>
          </w:p>
        </w:tc>
        <w:tc>
          <w:tcPr>
            <w:tcW w:w="1106" w:type="pct"/>
            <w:shd w:val="clear" w:color="auto" w:fill="B8CCE4" w:themeFill="accent1" w:themeFillTint="66"/>
          </w:tcPr>
          <w:p w14:paraId="7C7F5658" w14:textId="45BD700E" w:rsidR="000C7761" w:rsidRPr="00011CE7" w:rsidRDefault="00B3079F" w:rsidP="001B713A">
            <w:pPr>
              <w:rPr>
                <w:b/>
              </w:rPr>
            </w:pPr>
            <w:r>
              <w:rPr>
                <w:b/>
              </w:rPr>
              <w:t>$</w:t>
            </w:r>
          </w:p>
        </w:tc>
      </w:tr>
      <w:tr w:rsidR="00FF1EF1" w14:paraId="7C7F5663" w14:textId="77777777" w:rsidTr="0023686B">
        <w:tc>
          <w:tcPr>
            <w:tcW w:w="5000" w:type="pct"/>
            <w:gridSpan w:val="3"/>
          </w:tcPr>
          <w:p w14:paraId="7C7F565A" w14:textId="02BA3792" w:rsidR="005437B5" w:rsidRDefault="00FF1EF1" w:rsidP="00FF1EF1">
            <w:pPr>
              <w:autoSpaceDE w:val="0"/>
              <w:autoSpaceDN w:val="0"/>
              <w:adjustRightInd w:val="0"/>
              <w:rPr>
                <w:rFonts w:cs="TimesNewRomanPSMT"/>
                <w:color w:val="000000"/>
              </w:rPr>
            </w:pPr>
            <w:r w:rsidRPr="0080222E">
              <w:rPr>
                <w:rFonts w:cs="TimesNewRomanPSMT"/>
                <w:b/>
                <w:color w:val="000000"/>
              </w:rPr>
              <w:t>Description:</w:t>
            </w:r>
            <w:r>
              <w:rPr>
                <w:rFonts w:cs="TimesNewRomanPSMT"/>
                <w:color w:val="000000"/>
              </w:rPr>
              <w:t xml:space="preserve"> </w:t>
            </w:r>
            <w:r w:rsidRPr="0080222E">
              <w:rPr>
                <w:rFonts w:cs="TimesNewRomanPSMT"/>
                <w:color w:val="000000"/>
              </w:rPr>
              <w:t xml:space="preserve"> Costs of all contracts for services and goods except for those that belong under other categorie</w:t>
            </w:r>
            <w:r w:rsidR="005437B5">
              <w:rPr>
                <w:rFonts w:cs="TimesNewRomanPSMT"/>
                <w:color w:val="000000"/>
              </w:rPr>
              <w:t xml:space="preserve">s such as equipment, supplies, </w:t>
            </w:r>
            <w:r w:rsidRPr="0080222E">
              <w:rPr>
                <w:rFonts w:cs="TimesNewRomanPSMT"/>
                <w:color w:val="000000"/>
              </w:rPr>
              <w:t xml:space="preserve">etc. Include third-party evaluation contracts, if </w:t>
            </w:r>
            <w:r w:rsidR="00C73C51" w:rsidRPr="0080222E">
              <w:rPr>
                <w:rFonts w:cs="TimesNewRomanPSMT"/>
                <w:color w:val="000000"/>
              </w:rPr>
              <w:t>applicable</w:t>
            </w:r>
            <w:r w:rsidR="003D168C">
              <w:rPr>
                <w:rFonts w:cs="TimesNewRomanPSMT"/>
                <w:color w:val="000000"/>
              </w:rPr>
              <w:t>,</w:t>
            </w:r>
            <w:r w:rsidRPr="0080222E">
              <w:rPr>
                <w:rFonts w:cs="TimesNewRomanPSMT"/>
                <w:color w:val="000000"/>
              </w:rPr>
              <w:t xml:space="preserve"> and contracts with secondary recipient organizations (with budget detail), including delegate agencies and specific project(s) and/or businesses </w:t>
            </w:r>
            <w:r w:rsidR="005437B5">
              <w:rPr>
                <w:rFonts w:cs="TimesNewRomanPSMT"/>
                <w:color w:val="000000"/>
              </w:rPr>
              <w:t xml:space="preserve">that the child support program will finance. </w:t>
            </w:r>
            <w:r w:rsidR="00C73C51">
              <w:rPr>
                <w:rFonts w:cs="TimesNewRomanPSMT"/>
                <w:color w:val="000000"/>
              </w:rPr>
              <w:t xml:space="preserve"> </w:t>
            </w:r>
          </w:p>
          <w:p w14:paraId="3C3956BA" w14:textId="0584AE83" w:rsidR="00EA3CD0" w:rsidRPr="006E55D1" w:rsidRDefault="00EA43FE" w:rsidP="003D168C">
            <w:pPr>
              <w:autoSpaceDE w:val="0"/>
              <w:autoSpaceDN w:val="0"/>
              <w:adjustRightInd w:val="0"/>
              <w:rPr>
                <w:rFonts w:eastAsia="Times New Roman"/>
                <w:b/>
              </w:rPr>
            </w:pPr>
            <w:r>
              <w:rPr>
                <w:b/>
              </w:rPr>
              <w:t xml:space="preserve">Calculations: </w:t>
            </w:r>
            <w:r w:rsidR="00EA3CD0">
              <w:t xml:space="preserve">Each contract should contain an itemized </w:t>
            </w:r>
            <w:r w:rsidR="00904A16">
              <w:t xml:space="preserve">calculation </w:t>
            </w:r>
            <w:r w:rsidR="00EA3CD0">
              <w:t>of costs.  However</w:t>
            </w:r>
            <w:r w:rsidR="00EA3CD0" w:rsidRPr="00904A16">
              <w:t>,</w:t>
            </w:r>
            <w:r w:rsidR="000B264F" w:rsidRPr="006E55D1">
              <w:rPr>
                <w:rFonts w:eastAsia="Times New Roman"/>
              </w:rPr>
              <w:t xml:space="preserve"> only </w:t>
            </w:r>
            <w:r w:rsidR="00EA3CD0" w:rsidRPr="006E55D1">
              <w:rPr>
                <w:rFonts w:eastAsia="Times New Roman"/>
              </w:rPr>
              <w:t>the total cost of each contract should be listed here</w:t>
            </w:r>
            <w:r w:rsidR="000B264F" w:rsidRPr="006E55D1">
              <w:rPr>
                <w:rFonts w:eastAsia="Times New Roman"/>
              </w:rPr>
              <w:t>.</w:t>
            </w:r>
            <w:r w:rsidR="000B264F" w:rsidRPr="006E55D1">
              <w:rPr>
                <w:rFonts w:eastAsia="Times New Roman"/>
                <w:b/>
              </w:rPr>
              <w:t xml:space="preserve">  </w:t>
            </w:r>
          </w:p>
          <w:p w14:paraId="7C7F5662" w14:textId="51282D5C" w:rsidR="00FF1EF1" w:rsidRPr="00FF1EF1" w:rsidRDefault="00FF1EF1" w:rsidP="00040566">
            <w:pPr>
              <w:autoSpaceDE w:val="0"/>
              <w:autoSpaceDN w:val="0"/>
              <w:adjustRightInd w:val="0"/>
              <w:rPr>
                <w:rFonts w:cs="TimesNewRomanPSMT"/>
                <w:color w:val="000000"/>
              </w:rPr>
            </w:pPr>
            <w:r w:rsidRPr="0080222E">
              <w:rPr>
                <w:rFonts w:cs="TimesNewRomanPSMT"/>
                <w:b/>
                <w:color w:val="000000"/>
              </w:rPr>
              <w:t>Justification:</w:t>
            </w:r>
            <w:r w:rsidRPr="0080222E">
              <w:rPr>
                <w:rFonts w:cs="TimesNewRomanPSMT"/>
                <w:color w:val="000000"/>
              </w:rPr>
              <w:t xml:space="preserve"> Demonstrate that all procurement transactions will be conducted in a manner to provide, to the maximum extent practical, open and free competition</w:t>
            </w:r>
            <w:r w:rsidR="00413F71">
              <w:rPr>
                <w:rFonts w:cs="TimesNewRomanPSMT"/>
                <w:color w:val="000000"/>
              </w:rPr>
              <w:t xml:space="preserve"> if required by your </w:t>
            </w:r>
            <w:r w:rsidR="00040566">
              <w:rPr>
                <w:rFonts w:cs="TimesNewRomanPSMT"/>
                <w:color w:val="000000"/>
              </w:rPr>
              <w:t>t</w:t>
            </w:r>
            <w:r w:rsidR="00413F71">
              <w:rPr>
                <w:rFonts w:cs="TimesNewRomanPSMT"/>
                <w:color w:val="000000"/>
              </w:rPr>
              <w:t xml:space="preserve">ribe. The </w:t>
            </w:r>
            <w:r w:rsidR="00040566">
              <w:rPr>
                <w:rFonts w:cs="TimesNewRomanPSMT"/>
                <w:color w:val="000000"/>
              </w:rPr>
              <w:t>t</w:t>
            </w:r>
            <w:r w:rsidR="00413F71">
              <w:rPr>
                <w:rFonts w:cs="TimesNewRomanPSMT"/>
                <w:color w:val="000000"/>
              </w:rPr>
              <w:t>ribe</w:t>
            </w:r>
            <w:r w:rsidRPr="0080222E">
              <w:rPr>
                <w:rFonts w:cs="TimesNewRomanPSMT"/>
                <w:color w:val="000000"/>
              </w:rPr>
              <w:t xml:space="preserve"> may be required to make pre-award review and procurement documents, such as requests for proposals or invitations for bids, independent cost estimates, etc., available to ACF. </w:t>
            </w:r>
            <w:r w:rsidR="00413F71">
              <w:rPr>
                <w:rFonts w:cs="TimesNewRomanPSMT"/>
                <w:color w:val="000000"/>
              </w:rPr>
              <w:t>Please provide a brief narrative, when applicable, that indicates the basis for the final procurement choice.</w:t>
            </w:r>
          </w:p>
        </w:tc>
      </w:tr>
      <w:tr w:rsidR="0023686B" w14:paraId="7C7F5667" w14:textId="77777777" w:rsidTr="0023686B">
        <w:tc>
          <w:tcPr>
            <w:tcW w:w="3893" w:type="pct"/>
            <w:gridSpan w:val="2"/>
          </w:tcPr>
          <w:p w14:paraId="7C7F5664" w14:textId="77777777" w:rsidR="0023686B" w:rsidRPr="00FF1EF1" w:rsidRDefault="0023686B">
            <w:pPr>
              <w:rPr>
                <w:b/>
              </w:rPr>
            </w:pPr>
          </w:p>
        </w:tc>
        <w:tc>
          <w:tcPr>
            <w:tcW w:w="1107" w:type="pct"/>
            <w:shd w:val="clear" w:color="auto" w:fill="DBE5F1" w:themeFill="accent1" w:themeFillTint="33"/>
          </w:tcPr>
          <w:p w14:paraId="7C7F5665" w14:textId="676D54ED" w:rsidR="0023686B" w:rsidRPr="00DA4DAD" w:rsidRDefault="00A06BD1" w:rsidP="00EA43FE">
            <w:pPr>
              <w:jc w:val="center"/>
              <w:rPr>
                <w:b/>
              </w:rPr>
            </w:pPr>
            <w:r w:rsidRPr="002E3733">
              <w:rPr>
                <w:b/>
              </w:rPr>
              <w:t>Total Budget</w:t>
            </w:r>
          </w:p>
        </w:tc>
      </w:tr>
      <w:tr w:rsidR="0023686B" w:rsidRPr="00903785" w14:paraId="7C7F566D" w14:textId="77777777" w:rsidTr="0023686B">
        <w:tc>
          <w:tcPr>
            <w:tcW w:w="832" w:type="pct"/>
          </w:tcPr>
          <w:p w14:paraId="7C7F5668" w14:textId="77777777" w:rsidR="0023686B" w:rsidRPr="00903785" w:rsidRDefault="0023686B" w:rsidP="00EA43FE">
            <w:pPr>
              <w:rPr>
                <w:rFonts w:cs="Arial"/>
                <w:b/>
                <w:bCs/>
              </w:rPr>
            </w:pPr>
            <w:r>
              <w:rPr>
                <w:rFonts w:cs="Arial"/>
                <w:b/>
                <w:bCs/>
              </w:rPr>
              <w:t>Contractor Name</w:t>
            </w:r>
          </w:p>
        </w:tc>
        <w:tc>
          <w:tcPr>
            <w:tcW w:w="3062" w:type="pct"/>
          </w:tcPr>
          <w:p w14:paraId="7C7F5669" w14:textId="77777777" w:rsidR="0023686B" w:rsidRPr="00903785" w:rsidRDefault="0023686B" w:rsidP="0002664A">
            <w:pPr>
              <w:jc w:val="center"/>
              <w:rPr>
                <w:rFonts w:cs="Arial"/>
                <w:b/>
                <w:bCs/>
              </w:rPr>
            </w:pPr>
            <w:r>
              <w:rPr>
                <w:rFonts w:cs="Arial"/>
                <w:b/>
                <w:bCs/>
              </w:rPr>
              <w:t xml:space="preserve">Description and </w:t>
            </w:r>
            <w:r w:rsidRPr="00903785">
              <w:rPr>
                <w:rFonts w:cs="Arial"/>
                <w:b/>
                <w:bCs/>
              </w:rPr>
              <w:t xml:space="preserve">Justification </w:t>
            </w:r>
          </w:p>
        </w:tc>
        <w:tc>
          <w:tcPr>
            <w:tcW w:w="1107" w:type="pct"/>
            <w:shd w:val="clear" w:color="auto" w:fill="DBE5F1" w:themeFill="accent1" w:themeFillTint="33"/>
          </w:tcPr>
          <w:p w14:paraId="7C7F566A" w14:textId="77777777" w:rsidR="0023686B" w:rsidRPr="00903785" w:rsidRDefault="0023686B" w:rsidP="0002664A">
            <w:pPr>
              <w:jc w:val="center"/>
              <w:rPr>
                <w:rFonts w:cs="Arial"/>
                <w:b/>
                <w:bCs/>
              </w:rPr>
            </w:pPr>
          </w:p>
        </w:tc>
      </w:tr>
      <w:tr w:rsidR="0023686B" w14:paraId="7C7F5675" w14:textId="77777777" w:rsidTr="0023686B">
        <w:trPr>
          <w:trHeight w:val="413"/>
        </w:trPr>
        <w:tc>
          <w:tcPr>
            <w:tcW w:w="832" w:type="pct"/>
          </w:tcPr>
          <w:p w14:paraId="25A4AEE5" w14:textId="77777777" w:rsidR="0023686B" w:rsidRDefault="0023686B" w:rsidP="0002664A">
            <w:pPr>
              <w:rPr>
                <w:rFonts w:cs="Arial"/>
                <w:bCs/>
              </w:rPr>
            </w:pPr>
          </w:p>
          <w:p w14:paraId="39D6599D" w14:textId="77777777" w:rsidR="0023686B" w:rsidRDefault="0023686B" w:rsidP="0002664A">
            <w:pPr>
              <w:rPr>
                <w:rFonts w:cs="Arial"/>
                <w:bCs/>
              </w:rPr>
            </w:pPr>
          </w:p>
          <w:p w14:paraId="7C7F5670" w14:textId="77777777" w:rsidR="0023686B" w:rsidRDefault="0023686B" w:rsidP="0002664A">
            <w:pPr>
              <w:rPr>
                <w:rFonts w:cs="Arial"/>
                <w:bCs/>
              </w:rPr>
            </w:pPr>
          </w:p>
        </w:tc>
        <w:tc>
          <w:tcPr>
            <w:tcW w:w="3062" w:type="pct"/>
            <w:vAlign w:val="center"/>
          </w:tcPr>
          <w:p w14:paraId="3B55DB70" w14:textId="77777777" w:rsidR="0023686B" w:rsidRDefault="0023686B" w:rsidP="00DE419B">
            <w:pPr>
              <w:pStyle w:val="NoSpacing"/>
            </w:pPr>
          </w:p>
          <w:p w14:paraId="67D03293" w14:textId="77777777" w:rsidR="0023686B" w:rsidRDefault="0023686B" w:rsidP="00DE419B">
            <w:pPr>
              <w:pStyle w:val="NoSpacing"/>
            </w:pPr>
          </w:p>
          <w:p w14:paraId="7C7F5671" w14:textId="77777777" w:rsidR="0023686B" w:rsidRDefault="0023686B" w:rsidP="00DE419B">
            <w:pPr>
              <w:pStyle w:val="NoSpacing"/>
            </w:pPr>
          </w:p>
        </w:tc>
        <w:tc>
          <w:tcPr>
            <w:tcW w:w="1107" w:type="pct"/>
            <w:shd w:val="clear" w:color="auto" w:fill="DBE5F1" w:themeFill="accent1" w:themeFillTint="33"/>
          </w:tcPr>
          <w:p w14:paraId="7C7F5672" w14:textId="612D65BB" w:rsidR="0023686B" w:rsidRDefault="0023686B" w:rsidP="0002664A">
            <w:pPr>
              <w:jc w:val="right"/>
              <w:rPr>
                <w:rFonts w:cs="Arial"/>
                <w:bCs/>
              </w:rPr>
            </w:pPr>
          </w:p>
        </w:tc>
      </w:tr>
      <w:tr w:rsidR="0023686B" w14:paraId="3893CA35" w14:textId="77777777" w:rsidTr="0023686B">
        <w:trPr>
          <w:trHeight w:val="413"/>
        </w:trPr>
        <w:tc>
          <w:tcPr>
            <w:tcW w:w="832" w:type="pct"/>
          </w:tcPr>
          <w:p w14:paraId="4D559ADE" w14:textId="77777777" w:rsidR="0023686B" w:rsidRDefault="0023686B" w:rsidP="0002664A">
            <w:pPr>
              <w:rPr>
                <w:rFonts w:cs="Arial"/>
                <w:bCs/>
              </w:rPr>
            </w:pPr>
          </w:p>
        </w:tc>
        <w:tc>
          <w:tcPr>
            <w:tcW w:w="3062" w:type="pct"/>
            <w:vAlign w:val="center"/>
          </w:tcPr>
          <w:p w14:paraId="18C12DC5" w14:textId="77777777" w:rsidR="0023686B" w:rsidRDefault="0023686B" w:rsidP="00DE419B">
            <w:pPr>
              <w:pStyle w:val="NoSpacing"/>
            </w:pPr>
          </w:p>
          <w:p w14:paraId="4605A23A" w14:textId="77777777" w:rsidR="0023686B" w:rsidRDefault="0023686B" w:rsidP="00DE419B">
            <w:pPr>
              <w:pStyle w:val="NoSpacing"/>
            </w:pPr>
          </w:p>
          <w:p w14:paraId="682307A5" w14:textId="77777777" w:rsidR="0023686B" w:rsidRDefault="0023686B" w:rsidP="00DE419B">
            <w:pPr>
              <w:pStyle w:val="NoSpacing"/>
            </w:pPr>
          </w:p>
        </w:tc>
        <w:tc>
          <w:tcPr>
            <w:tcW w:w="1107" w:type="pct"/>
            <w:shd w:val="clear" w:color="auto" w:fill="DBE5F1" w:themeFill="accent1" w:themeFillTint="33"/>
          </w:tcPr>
          <w:p w14:paraId="22E92C58" w14:textId="77777777" w:rsidR="0023686B" w:rsidRDefault="0023686B" w:rsidP="0002664A">
            <w:pPr>
              <w:jc w:val="right"/>
              <w:rPr>
                <w:rFonts w:cs="Arial"/>
                <w:bCs/>
              </w:rPr>
            </w:pPr>
          </w:p>
        </w:tc>
      </w:tr>
      <w:tr w:rsidR="0023686B" w14:paraId="1E984A2E" w14:textId="77777777" w:rsidTr="0023686B">
        <w:trPr>
          <w:trHeight w:val="413"/>
        </w:trPr>
        <w:tc>
          <w:tcPr>
            <w:tcW w:w="832" w:type="pct"/>
          </w:tcPr>
          <w:p w14:paraId="1AA85B68" w14:textId="77777777" w:rsidR="0023686B" w:rsidRDefault="0023686B" w:rsidP="0002664A">
            <w:pPr>
              <w:rPr>
                <w:rFonts w:cs="Arial"/>
                <w:bCs/>
              </w:rPr>
            </w:pPr>
          </w:p>
        </w:tc>
        <w:tc>
          <w:tcPr>
            <w:tcW w:w="3062" w:type="pct"/>
            <w:vAlign w:val="center"/>
          </w:tcPr>
          <w:p w14:paraId="53629C5A" w14:textId="77777777" w:rsidR="0023686B" w:rsidRDefault="0023686B" w:rsidP="00DE419B">
            <w:pPr>
              <w:pStyle w:val="NoSpacing"/>
            </w:pPr>
          </w:p>
          <w:p w14:paraId="09151A24" w14:textId="77777777" w:rsidR="0023686B" w:rsidRDefault="0023686B" w:rsidP="00DE419B">
            <w:pPr>
              <w:pStyle w:val="NoSpacing"/>
            </w:pPr>
          </w:p>
          <w:p w14:paraId="47C76380" w14:textId="77777777" w:rsidR="0023686B" w:rsidRDefault="0023686B" w:rsidP="00DE419B">
            <w:pPr>
              <w:pStyle w:val="NoSpacing"/>
            </w:pPr>
          </w:p>
        </w:tc>
        <w:tc>
          <w:tcPr>
            <w:tcW w:w="1107" w:type="pct"/>
            <w:shd w:val="clear" w:color="auto" w:fill="DBE5F1" w:themeFill="accent1" w:themeFillTint="33"/>
          </w:tcPr>
          <w:p w14:paraId="4740F141" w14:textId="77777777" w:rsidR="0023686B" w:rsidRDefault="0023686B" w:rsidP="0002664A">
            <w:pPr>
              <w:jc w:val="right"/>
              <w:rPr>
                <w:rFonts w:cs="Arial"/>
                <w:bCs/>
              </w:rPr>
            </w:pPr>
          </w:p>
        </w:tc>
      </w:tr>
      <w:tr w:rsidR="0023686B" w14:paraId="7C7F567B" w14:textId="77777777" w:rsidTr="0023686B">
        <w:trPr>
          <w:trHeight w:val="818"/>
        </w:trPr>
        <w:tc>
          <w:tcPr>
            <w:tcW w:w="832" w:type="pct"/>
            <w:tcBorders>
              <w:bottom w:val="double" w:sz="4" w:space="0" w:color="auto"/>
            </w:tcBorders>
          </w:tcPr>
          <w:p w14:paraId="7C7F5676" w14:textId="77777777" w:rsidR="0023686B" w:rsidRPr="00893BB0" w:rsidRDefault="0023686B" w:rsidP="0002664A">
            <w:pPr>
              <w:rPr>
                <w:rFonts w:cs="Arial"/>
                <w:bCs/>
              </w:rPr>
            </w:pPr>
          </w:p>
        </w:tc>
        <w:tc>
          <w:tcPr>
            <w:tcW w:w="3062" w:type="pct"/>
            <w:tcBorders>
              <w:bottom w:val="double" w:sz="4" w:space="0" w:color="auto"/>
            </w:tcBorders>
            <w:vAlign w:val="center"/>
          </w:tcPr>
          <w:p w14:paraId="7C7F5677" w14:textId="77777777" w:rsidR="0023686B" w:rsidRDefault="0023686B" w:rsidP="00DE419B">
            <w:pPr>
              <w:pStyle w:val="NoSpacing"/>
            </w:pPr>
          </w:p>
        </w:tc>
        <w:tc>
          <w:tcPr>
            <w:tcW w:w="1107" w:type="pct"/>
            <w:tcBorders>
              <w:bottom w:val="double" w:sz="4" w:space="0" w:color="auto"/>
            </w:tcBorders>
            <w:shd w:val="clear" w:color="auto" w:fill="DBE5F1" w:themeFill="accent1" w:themeFillTint="33"/>
          </w:tcPr>
          <w:p w14:paraId="7C7F5678" w14:textId="77777777" w:rsidR="0023686B" w:rsidRDefault="0023686B" w:rsidP="0002664A">
            <w:pPr>
              <w:jc w:val="right"/>
              <w:rPr>
                <w:rFonts w:cs="Arial"/>
                <w:bCs/>
              </w:rPr>
            </w:pPr>
          </w:p>
        </w:tc>
      </w:tr>
      <w:tr w:rsidR="0023686B" w14:paraId="7C7F5681" w14:textId="77777777" w:rsidTr="0023686B">
        <w:trPr>
          <w:trHeight w:val="413"/>
        </w:trPr>
        <w:tc>
          <w:tcPr>
            <w:tcW w:w="832" w:type="pct"/>
            <w:tcBorders>
              <w:top w:val="double" w:sz="4" w:space="0" w:color="auto"/>
            </w:tcBorders>
          </w:tcPr>
          <w:p w14:paraId="7C7F567C" w14:textId="77777777" w:rsidR="0023686B" w:rsidRPr="00163FD0" w:rsidRDefault="0023686B" w:rsidP="0002664A">
            <w:pPr>
              <w:rPr>
                <w:rFonts w:cs="Arial"/>
                <w:b/>
                <w:bCs/>
              </w:rPr>
            </w:pPr>
            <w:r w:rsidRPr="00163FD0">
              <w:rPr>
                <w:rFonts w:cs="Arial"/>
                <w:b/>
                <w:bCs/>
              </w:rPr>
              <w:t>TOTALS:</w:t>
            </w:r>
          </w:p>
        </w:tc>
        <w:tc>
          <w:tcPr>
            <w:tcW w:w="3062" w:type="pct"/>
            <w:tcBorders>
              <w:top w:val="double" w:sz="4" w:space="0" w:color="auto"/>
            </w:tcBorders>
            <w:vAlign w:val="center"/>
          </w:tcPr>
          <w:p w14:paraId="7C7F567D" w14:textId="77777777" w:rsidR="0023686B" w:rsidRPr="00163FD0" w:rsidRDefault="0023686B" w:rsidP="0002664A">
            <w:pPr>
              <w:spacing w:line="360" w:lineRule="auto"/>
              <w:rPr>
                <w:rFonts w:cs="Arial"/>
                <w:b/>
                <w:bCs/>
              </w:rPr>
            </w:pPr>
          </w:p>
        </w:tc>
        <w:tc>
          <w:tcPr>
            <w:tcW w:w="1107" w:type="pct"/>
            <w:tcBorders>
              <w:top w:val="double" w:sz="4" w:space="0" w:color="auto"/>
            </w:tcBorders>
            <w:shd w:val="clear" w:color="auto" w:fill="DBE5F1" w:themeFill="accent1" w:themeFillTint="33"/>
          </w:tcPr>
          <w:p w14:paraId="7C7F567E" w14:textId="6F38AE61" w:rsidR="0023686B" w:rsidRPr="00163FD0" w:rsidRDefault="0023686B" w:rsidP="0002664A">
            <w:pPr>
              <w:jc w:val="right"/>
              <w:rPr>
                <w:rFonts w:cs="Arial"/>
                <w:b/>
                <w:bCs/>
              </w:rPr>
            </w:pPr>
          </w:p>
        </w:tc>
      </w:tr>
    </w:tbl>
    <w:p w14:paraId="7C7F5682" w14:textId="77777777" w:rsidR="00DE419B" w:rsidRDefault="00220C5F" w:rsidP="00220C5F">
      <w:pPr>
        <w:tabs>
          <w:tab w:val="left" w:pos="4200"/>
        </w:tabs>
        <w:rPr>
          <w:rFonts w:cs="Arial"/>
          <w:bCs/>
        </w:rPr>
      </w:pPr>
      <w:r>
        <w:rPr>
          <w:rFonts w:cs="Arial"/>
          <w:bCs/>
        </w:rPr>
        <w:tab/>
      </w:r>
    </w:p>
    <w:tbl>
      <w:tblPr>
        <w:tblStyle w:val="TableGrid"/>
        <w:tblW w:w="5003" w:type="pct"/>
        <w:tblLook w:val="04A0" w:firstRow="1" w:lastRow="0" w:firstColumn="1" w:lastColumn="0" w:noHBand="0" w:noVBand="1"/>
      </w:tblPr>
      <w:tblGrid>
        <w:gridCol w:w="1532"/>
        <w:gridCol w:w="5754"/>
        <w:gridCol w:w="2070"/>
      </w:tblGrid>
      <w:tr w:rsidR="000C7761" w14:paraId="7C7F5685" w14:textId="77777777" w:rsidTr="00D80AC4">
        <w:tc>
          <w:tcPr>
            <w:tcW w:w="3894" w:type="pct"/>
            <w:gridSpan w:val="2"/>
          </w:tcPr>
          <w:p w14:paraId="7C7F5683" w14:textId="77777777" w:rsidR="000C7761" w:rsidRPr="002E0B4F" w:rsidRDefault="000C7761" w:rsidP="000C7761">
            <w:pPr>
              <w:rPr>
                <w:b/>
              </w:rPr>
            </w:pPr>
            <w:r w:rsidRPr="002E0B4F">
              <w:rPr>
                <w:b/>
              </w:rPr>
              <w:t>LINE ITEM</w:t>
            </w:r>
          </w:p>
        </w:tc>
        <w:tc>
          <w:tcPr>
            <w:tcW w:w="1106" w:type="pct"/>
          </w:tcPr>
          <w:p w14:paraId="7C7F5684" w14:textId="77777777" w:rsidR="000C7761" w:rsidRPr="002E0B4F" w:rsidRDefault="000C7761" w:rsidP="0023686B">
            <w:pPr>
              <w:rPr>
                <w:b/>
              </w:rPr>
            </w:pPr>
            <w:r w:rsidRPr="002E0B4F">
              <w:rPr>
                <w:b/>
              </w:rPr>
              <w:t>TOTAL</w:t>
            </w:r>
          </w:p>
        </w:tc>
      </w:tr>
      <w:tr w:rsidR="000C7761" w14:paraId="7C7F5688" w14:textId="77777777" w:rsidTr="00D80AC4">
        <w:tc>
          <w:tcPr>
            <w:tcW w:w="3894" w:type="pct"/>
            <w:gridSpan w:val="2"/>
            <w:shd w:val="clear" w:color="auto" w:fill="B8CCE4" w:themeFill="accent1" w:themeFillTint="66"/>
          </w:tcPr>
          <w:p w14:paraId="7C7F5686" w14:textId="77777777" w:rsidR="000C7761" w:rsidRPr="00016B6B" w:rsidRDefault="000C7761" w:rsidP="000C7761">
            <w:pPr>
              <w:rPr>
                <w:b/>
                <w:sz w:val="24"/>
                <w:szCs w:val="24"/>
              </w:rPr>
            </w:pPr>
            <w:r w:rsidRPr="00016B6B">
              <w:rPr>
                <w:b/>
                <w:sz w:val="24"/>
                <w:szCs w:val="24"/>
              </w:rPr>
              <w:t>OTHER</w:t>
            </w:r>
          </w:p>
        </w:tc>
        <w:tc>
          <w:tcPr>
            <w:tcW w:w="1106" w:type="pct"/>
            <w:shd w:val="clear" w:color="auto" w:fill="B8CCE4" w:themeFill="accent1" w:themeFillTint="66"/>
          </w:tcPr>
          <w:p w14:paraId="7C7F5687" w14:textId="383503DD" w:rsidR="000C7761" w:rsidRPr="00016B6B" w:rsidRDefault="00016B6B" w:rsidP="0023686B">
            <w:pPr>
              <w:rPr>
                <w:b/>
                <w:sz w:val="24"/>
                <w:szCs w:val="24"/>
              </w:rPr>
            </w:pPr>
            <w:r>
              <w:rPr>
                <w:b/>
                <w:sz w:val="24"/>
                <w:szCs w:val="24"/>
              </w:rPr>
              <w:t>$</w:t>
            </w:r>
          </w:p>
        </w:tc>
      </w:tr>
      <w:tr w:rsidR="00FF1EF1" w14:paraId="7C7F568C" w14:textId="77777777" w:rsidTr="00D80AC4">
        <w:tc>
          <w:tcPr>
            <w:tcW w:w="5000" w:type="pct"/>
            <w:gridSpan w:val="3"/>
          </w:tcPr>
          <w:p w14:paraId="7C7F5689" w14:textId="0514F574" w:rsidR="00FF1EF1" w:rsidRDefault="00FF1EF1" w:rsidP="00FF1EF1">
            <w:pPr>
              <w:autoSpaceDE w:val="0"/>
              <w:autoSpaceDN w:val="0"/>
              <w:adjustRightInd w:val="0"/>
              <w:rPr>
                <w:rFonts w:cs="TimesNewRomanPSMT"/>
                <w:color w:val="000000"/>
              </w:rPr>
            </w:pPr>
            <w:r w:rsidRPr="00FF1EF1">
              <w:rPr>
                <w:rFonts w:cs="TimesNewRomanPSMT"/>
                <w:b/>
                <w:color w:val="000000"/>
              </w:rPr>
              <w:t>Description:</w:t>
            </w:r>
            <w:r w:rsidRPr="00FF1EF1">
              <w:rPr>
                <w:rFonts w:cs="TimesNewRomanPSMT"/>
                <w:color w:val="000000"/>
              </w:rPr>
              <w:t xml:space="preserve"> Enter the total of all other </w:t>
            </w:r>
            <w:r w:rsidR="007D654F">
              <w:rPr>
                <w:rFonts w:cs="TimesNewRomanPSMT"/>
                <w:color w:val="000000"/>
              </w:rPr>
              <w:t xml:space="preserve">program </w:t>
            </w:r>
            <w:r w:rsidRPr="00FF1EF1">
              <w:rPr>
                <w:rFonts w:cs="TimesNewRomanPSMT"/>
                <w:color w:val="000000"/>
              </w:rPr>
              <w:t xml:space="preserve">costs. Such costs, where applicable and appropriate, may include but are not limited </w:t>
            </w:r>
            <w:proofErr w:type="gramStart"/>
            <w:r w:rsidRPr="00FF1EF1">
              <w:rPr>
                <w:rFonts w:cs="TimesNewRomanPSMT"/>
                <w:color w:val="000000"/>
              </w:rPr>
              <w:t>to:</w:t>
            </w:r>
            <w:proofErr w:type="gramEnd"/>
            <w:r w:rsidRPr="00FF1EF1">
              <w:rPr>
                <w:rFonts w:cs="TimesNewRomanPSMT"/>
                <w:color w:val="000000"/>
              </w:rPr>
              <w:t xml:space="preserve"> </w:t>
            </w:r>
            <w:r w:rsidR="007D654F">
              <w:rPr>
                <w:rFonts w:cs="TimesNewRomanPSMT"/>
                <w:color w:val="000000"/>
              </w:rPr>
              <w:t xml:space="preserve"> </w:t>
            </w:r>
            <w:r>
              <w:rPr>
                <w:rFonts w:cs="TimesNewRomanPSMT"/>
                <w:color w:val="000000"/>
              </w:rPr>
              <w:t>professional services costs</w:t>
            </w:r>
            <w:r w:rsidR="0049719D">
              <w:rPr>
                <w:rFonts w:cs="TimesNewRomanPSMT"/>
                <w:color w:val="000000"/>
              </w:rPr>
              <w:t>,</w:t>
            </w:r>
            <w:r w:rsidR="0049719D" w:rsidRPr="00FF1EF1">
              <w:rPr>
                <w:rFonts w:cs="TimesNewRomanPSMT"/>
                <w:color w:val="000000"/>
              </w:rPr>
              <w:t xml:space="preserve"> </w:t>
            </w:r>
            <w:r w:rsidR="005F1ECE">
              <w:rPr>
                <w:rFonts w:cs="TimesNewRomanPSMT"/>
                <w:color w:val="000000"/>
              </w:rPr>
              <w:t xml:space="preserve">space and </w:t>
            </w:r>
            <w:r w:rsidRPr="00FF1EF1">
              <w:rPr>
                <w:rFonts w:cs="TimesNewRomanPSMT"/>
                <w:color w:val="000000"/>
              </w:rPr>
              <w:t>equipment rentals</w:t>
            </w:r>
            <w:r w:rsidR="0049719D">
              <w:rPr>
                <w:rFonts w:cs="TimesNewRomanPSMT"/>
                <w:color w:val="000000"/>
              </w:rPr>
              <w:t>,</w:t>
            </w:r>
            <w:r w:rsidR="0049719D" w:rsidRPr="00FF1EF1">
              <w:rPr>
                <w:rFonts w:cs="TimesNewRomanPSMT"/>
                <w:color w:val="000000"/>
              </w:rPr>
              <w:t xml:space="preserve"> </w:t>
            </w:r>
            <w:r w:rsidRPr="00FF1EF1">
              <w:rPr>
                <w:rFonts w:cs="TimesNewRomanPSMT"/>
                <w:color w:val="000000"/>
              </w:rPr>
              <w:t>printing and publication</w:t>
            </w:r>
            <w:r w:rsidR="003F7920">
              <w:rPr>
                <w:rFonts w:cs="TimesNewRomanPSMT"/>
                <w:color w:val="000000"/>
              </w:rPr>
              <w:t>,</w:t>
            </w:r>
            <w:r w:rsidR="003F7920" w:rsidRPr="00FF1EF1">
              <w:rPr>
                <w:rFonts w:cs="TimesNewRomanPSMT"/>
                <w:color w:val="000000"/>
              </w:rPr>
              <w:t xml:space="preserve"> </w:t>
            </w:r>
            <w:r w:rsidRPr="00FF1EF1">
              <w:rPr>
                <w:rFonts w:cs="TimesNewRomanPSMT"/>
                <w:color w:val="000000"/>
              </w:rPr>
              <w:t>computer use</w:t>
            </w:r>
            <w:r w:rsidR="003F7920">
              <w:rPr>
                <w:rFonts w:cs="TimesNewRomanPSMT"/>
                <w:color w:val="000000"/>
              </w:rPr>
              <w:t>,</w:t>
            </w:r>
            <w:r w:rsidR="003F7920" w:rsidRPr="00FF1EF1">
              <w:rPr>
                <w:rFonts w:cs="TimesNewRomanPSMT"/>
                <w:color w:val="000000"/>
              </w:rPr>
              <w:t xml:space="preserve"> </w:t>
            </w:r>
            <w:r w:rsidRPr="00FF1EF1">
              <w:rPr>
                <w:rFonts w:cs="TimesNewRomanPSMT"/>
                <w:color w:val="000000"/>
              </w:rPr>
              <w:t xml:space="preserve">training costs </w:t>
            </w:r>
            <w:r w:rsidR="003F7920">
              <w:rPr>
                <w:rFonts w:cs="TimesNewRomanPSMT"/>
                <w:color w:val="000000"/>
              </w:rPr>
              <w:t>(</w:t>
            </w:r>
            <w:r w:rsidRPr="00FF1EF1">
              <w:rPr>
                <w:rFonts w:cs="TimesNewRomanPSMT"/>
                <w:color w:val="000000"/>
              </w:rPr>
              <w:t xml:space="preserve">such as </w:t>
            </w:r>
            <w:r>
              <w:rPr>
                <w:rFonts w:cs="TimesNewRomanPSMT"/>
                <w:color w:val="000000"/>
              </w:rPr>
              <w:t>registration fees</w:t>
            </w:r>
            <w:r w:rsidR="003F7920">
              <w:rPr>
                <w:rFonts w:cs="TimesNewRomanPSMT"/>
                <w:color w:val="000000"/>
              </w:rPr>
              <w:t>),</w:t>
            </w:r>
            <w:r w:rsidRPr="00FF1EF1">
              <w:rPr>
                <w:rFonts w:cs="TimesNewRomanPSMT"/>
                <w:color w:val="000000"/>
              </w:rPr>
              <w:t xml:space="preserve"> staff development</w:t>
            </w:r>
            <w:r>
              <w:rPr>
                <w:rFonts w:cs="TimesNewRomanPSMT"/>
                <w:color w:val="000000"/>
              </w:rPr>
              <w:t xml:space="preserve"> </w:t>
            </w:r>
            <w:r w:rsidRPr="00FF1EF1">
              <w:rPr>
                <w:rFonts w:cs="TimesNewRomanPSMT"/>
                <w:color w:val="000000"/>
              </w:rPr>
              <w:t>costs</w:t>
            </w:r>
            <w:r w:rsidR="00554291">
              <w:rPr>
                <w:rFonts w:cs="TimesNewRomanPSMT"/>
                <w:color w:val="000000"/>
              </w:rPr>
              <w:t>,</w:t>
            </w:r>
            <w:r w:rsidRPr="00FF1EF1">
              <w:rPr>
                <w:rFonts w:cs="TimesNewRomanPSMT"/>
                <w:color w:val="000000"/>
              </w:rPr>
              <w:t xml:space="preserve"> and </w:t>
            </w:r>
            <w:r>
              <w:rPr>
                <w:rFonts w:cs="TimesNewRomanPSMT"/>
                <w:color w:val="000000"/>
              </w:rPr>
              <w:t>maintenance</w:t>
            </w:r>
            <w:r w:rsidRPr="00FF1EF1">
              <w:rPr>
                <w:rFonts w:cs="TimesNewRomanPSMT"/>
                <w:color w:val="000000"/>
              </w:rPr>
              <w:t xml:space="preserve"> costs.</w:t>
            </w:r>
          </w:p>
          <w:p w14:paraId="7C7F568A" w14:textId="24E1D51D" w:rsidR="007D654F" w:rsidRPr="00FF1EF1" w:rsidRDefault="007D654F" w:rsidP="00FF1EF1">
            <w:pPr>
              <w:autoSpaceDE w:val="0"/>
              <w:autoSpaceDN w:val="0"/>
              <w:adjustRightInd w:val="0"/>
              <w:rPr>
                <w:rFonts w:cs="TimesNewRomanPSMT"/>
                <w:color w:val="000000"/>
              </w:rPr>
            </w:pPr>
            <w:r w:rsidRPr="007D654F">
              <w:rPr>
                <w:rFonts w:cs="TimesNewRomanPSMT"/>
                <w:b/>
                <w:color w:val="000000"/>
              </w:rPr>
              <w:t>Calculations:</w:t>
            </w:r>
            <w:r>
              <w:rPr>
                <w:rFonts w:cs="TimesNewRomanPSMT"/>
                <w:color w:val="000000"/>
              </w:rPr>
              <w:t xml:space="preserve"> Provide the calculation used to determine the cost of each category under this line item. </w:t>
            </w:r>
          </w:p>
          <w:p w14:paraId="7C7F568B" w14:textId="77777777" w:rsidR="00FF1EF1" w:rsidRPr="00FF1EF1" w:rsidRDefault="00FF1EF1" w:rsidP="007D654F">
            <w:pPr>
              <w:autoSpaceDE w:val="0"/>
              <w:autoSpaceDN w:val="0"/>
              <w:adjustRightInd w:val="0"/>
              <w:rPr>
                <w:rFonts w:cs="TimesNewRomanPSMT"/>
                <w:color w:val="000000"/>
              </w:rPr>
            </w:pPr>
            <w:r w:rsidRPr="00FF1EF1">
              <w:rPr>
                <w:rFonts w:cs="TimesNewRomanPSMT"/>
                <w:b/>
                <w:color w:val="000000"/>
              </w:rPr>
              <w:t>Justification:</w:t>
            </w:r>
            <w:r w:rsidRPr="00FF1EF1">
              <w:rPr>
                <w:rFonts w:cs="TimesNewRomanPSMT"/>
                <w:color w:val="000000"/>
              </w:rPr>
              <w:t xml:space="preserve"> Provide </w:t>
            </w:r>
            <w:r w:rsidR="007D654F">
              <w:rPr>
                <w:rFonts w:cs="TimesNewRomanPSMT"/>
                <w:color w:val="000000"/>
              </w:rPr>
              <w:t>a narrative description and</w:t>
            </w:r>
            <w:r w:rsidRPr="00FF1EF1">
              <w:rPr>
                <w:rFonts w:cs="TimesNewRomanPSMT"/>
                <w:color w:val="000000"/>
              </w:rPr>
              <w:t xml:space="preserve"> justification for each </w:t>
            </w:r>
            <w:r w:rsidR="007D654F">
              <w:rPr>
                <w:rFonts w:cs="TimesNewRomanPSMT"/>
                <w:color w:val="000000"/>
              </w:rPr>
              <w:t>category</w:t>
            </w:r>
            <w:r w:rsidRPr="00FF1EF1">
              <w:rPr>
                <w:rFonts w:cs="TimesNewRomanPSMT"/>
                <w:color w:val="000000"/>
              </w:rPr>
              <w:t xml:space="preserve"> under this </w:t>
            </w:r>
            <w:r w:rsidR="007D654F">
              <w:rPr>
                <w:rFonts w:cs="TimesNewRomanPSMT"/>
                <w:color w:val="000000"/>
              </w:rPr>
              <w:t>line item</w:t>
            </w:r>
            <w:r w:rsidRPr="00FF1EF1">
              <w:rPr>
                <w:rFonts w:cs="TimesNewRomanPSMT"/>
                <w:color w:val="000000"/>
              </w:rPr>
              <w:t>.</w:t>
            </w:r>
          </w:p>
        </w:tc>
      </w:tr>
      <w:tr w:rsidR="00D80AC4" w14:paraId="7C7F5690" w14:textId="77777777" w:rsidTr="00D80AC4">
        <w:tc>
          <w:tcPr>
            <w:tcW w:w="3893" w:type="pct"/>
            <w:gridSpan w:val="2"/>
          </w:tcPr>
          <w:p w14:paraId="7C7F568D" w14:textId="77777777" w:rsidR="00D80AC4" w:rsidRPr="00FF1EF1" w:rsidRDefault="00D80AC4">
            <w:pPr>
              <w:rPr>
                <w:b/>
              </w:rPr>
            </w:pPr>
          </w:p>
        </w:tc>
        <w:tc>
          <w:tcPr>
            <w:tcW w:w="1107" w:type="pct"/>
            <w:shd w:val="clear" w:color="auto" w:fill="DBE5F1" w:themeFill="accent1" w:themeFillTint="33"/>
          </w:tcPr>
          <w:p w14:paraId="7C7F568E" w14:textId="685FEEAC" w:rsidR="00D80AC4" w:rsidRPr="00FF1EF1" w:rsidRDefault="00063F80" w:rsidP="007D654F">
            <w:pPr>
              <w:jc w:val="center"/>
              <w:rPr>
                <w:b/>
              </w:rPr>
            </w:pPr>
            <w:r>
              <w:rPr>
                <w:b/>
              </w:rPr>
              <w:t>Total Budget</w:t>
            </w:r>
          </w:p>
        </w:tc>
      </w:tr>
      <w:tr w:rsidR="00D80AC4" w:rsidRPr="00903785" w14:paraId="7C7F5696" w14:textId="77777777" w:rsidTr="00D80AC4">
        <w:trPr>
          <w:trHeight w:val="422"/>
        </w:trPr>
        <w:tc>
          <w:tcPr>
            <w:tcW w:w="819" w:type="pct"/>
            <w:vAlign w:val="center"/>
          </w:tcPr>
          <w:p w14:paraId="7C7F5691" w14:textId="77777777" w:rsidR="00D80AC4" w:rsidRPr="00903785" w:rsidRDefault="00D80AC4" w:rsidP="0002664A">
            <w:pPr>
              <w:rPr>
                <w:rFonts w:cs="Arial"/>
                <w:b/>
                <w:bCs/>
              </w:rPr>
            </w:pPr>
            <w:r>
              <w:rPr>
                <w:rFonts w:cs="Arial"/>
                <w:b/>
                <w:bCs/>
              </w:rPr>
              <w:t>Category</w:t>
            </w:r>
          </w:p>
        </w:tc>
        <w:tc>
          <w:tcPr>
            <w:tcW w:w="3074" w:type="pct"/>
            <w:vAlign w:val="center"/>
          </w:tcPr>
          <w:p w14:paraId="7C7F5692" w14:textId="77777777" w:rsidR="00D80AC4" w:rsidRPr="00903785" w:rsidRDefault="00D80AC4" w:rsidP="0002664A">
            <w:pPr>
              <w:rPr>
                <w:rFonts w:cs="Arial"/>
                <w:b/>
                <w:bCs/>
              </w:rPr>
            </w:pPr>
            <w:r>
              <w:rPr>
                <w:rFonts w:cs="Arial"/>
                <w:b/>
                <w:bCs/>
              </w:rPr>
              <w:t xml:space="preserve">Calculation and </w:t>
            </w:r>
            <w:r w:rsidRPr="00903785">
              <w:rPr>
                <w:rFonts w:cs="Arial"/>
                <w:b/>
                <w:bCs/>
              </w:rPr>
              <w:t xml:space="preserve">Justification </w:t>
            </w:r>
          </w:p>
        </w:tc>
        <w:tc>
          <w:tcPr>
            <w:tcW w:w="1107" w:type="pct"/>
            <w:shd w:val="clear" w:color="auto" w:fill="DBE5F1" w:themeFill="accent1" w:themeFillTint="33"/>
            <w:vAlign w:val="center"/>
          </w:tcPr>
          <w:p w14:paraId="7C7F5693" w14:textId="77777777" w:rsidR="00D80AC4" w:rsidRPr="00903785" w:rsidRDefault="00D80AC4" w:rsidP="0002664A">
            <w:pPr>
              <w:rPr>
                <w:rFonts w:cs="Arial"/>
                <w:b/>
                <w:bCs/>
              </w:rPr>
            </w:pPr>
          </w:p>
        </w:tc>
      </w:tr>
      <w:tr w:rsidR="00D80AC4" w14:paraId="7C7F569C" w14:textId="77777777" w:rsidTr="00D80AC4">
        <w:trPr>
          <w:trHeight w:val="413"/>
        </w:trPr>
        <w:tc>
          <w:tcPr>
            <w:tcW w:w="819" w:type="pct"/>
          </w:tcPr>
          <w:p w14:paraId="7C7F5697" w14:textId="0FEDDC52" w:rsidR="00D80AC4" w:rsidRDefault="00D80AC4" w:rsidP="0091365A">
            <w:pPr>
              <w:pStyle w:val="NoSpacing"/>
            </w:pPr>
          </w:p>
        </w:tc>
        <w:tc>
          <w:tcPr>
            <w:tcW w:w="3074" w:type="pct"/>
            <w:vAlign w:val="center"/>
          </w:tcPr>
          <w:p w14:paraId="7C7F5698" w14:textId="77777777" w:rsidR="00D80AC4" w:rsidRPr="00893BB0" w:rsidRDefault="00D80AC4" w:rsidP="0091365A">
            <w:pPr>
              <w:pStyle w:val="NoSpacing"/>
              <w:rPr>
                <w:b/>
                <w:i/>
              </w:rPr>
            </w:pPr>
          </w:p>
        </w:tc>
        <w:tc>
          <w:tcPr>
            <w:tcW w:w="1107" w:type="pct"/>
            <w:shd w:val="clear" w:color="auto" w:fill="DBE5F1" w:themeFill="accent1" w:themeFillTint="33"/>
          </w:tcPr>
          <w:p w14:paraId="7C7F5699" w14:textId="15F916D6" w:rsidR="00D80AC4" w:rsidRDefault="00D80AC4" w:rsidP="0091365A">
            <w:pPr>
              <w:pStyle w:val="NoSpacing"/>
              <w:jc w:val="right"/>
            </w:pPr>
          </w:p>
        </w:tc>
      </w:tr>
      <w:tr w:rsidR="00D80AC4" w14:paraId="7C7F56A2" w14:textId="77777777" w:rsidTr="00D80AC4">
        <w:trPr>
          <w:trHeight w:val="413"/>
        </w:trPr>
        <w:tc>
          <w:tcPr>
            <w:tcW w:w="819" w:type="pct"/>
          </w:tcPr>
          <w:p w14:paraId="7C7F569D" w14:textId="6D8FBD36" w:rsidR="00D80AC4" w:rsidRDefault="00D80AC4" w:rsidP="0091365A">
            <w:pPr>
              <w:pStyle w:val="NoSpacing"/>
            </w:pPr>
          </w:p>
        </w:tc>
        <w:tc>
          <w:tcPr>
            <w:tcW w:w="3074" w:type="pct"/>
            <w:vAlign w:val="center"/>
          </w:tcPr>
          <w:p w14:paraId="7C7F569E" w14:textId="77777777" w:rsidR="00D80AC4" w:rsidRDefault="00D80AC4" w:rsidP="0091365A">
            <w:pPr>
              <w:pStyle w:val="NoSpacing"/>
            </w:pPr>
          </w:p>
        </w:tc>
        <w:tc>
          <w:tcPr>
            <w:tcW w:w="1107" w:type="pct"/>
            <w:shd w:val="clear" w:color="auto" w:fill="DBE5F1" w:themeFill="accent1" w:themeFillTint="33"/>
          </w:tcPr>
          <w:p w14:paraId="7C7F569F" w14:textId="77777777" w:rsidR="00D80AC4" w:rsidRDefault="00D80AC4" w:rsidP="0091365A">
            <w:pPr>
              <w:pStyle w:val="NoSpacing"/>
              <w:jc w:val="right"/>
            </w:pPr>
          </w:p>
        </w:tc>
      </w:tr>
      <w:tr w:rsidR="00D80AC4" w14:paraId="7C7F56A8" w14:textId="77777777" w:rsidTr="00D80AC4">
        <w:trPr>
          <w:trHeight w:val="413"/>
        </w:trPr>
        <w:tc>
          <w:tcPr>
            <w:tcW w:w="819" w:type="pct"/>
          </w:tcPr>
          <w:p w14:paraId="7C7F56A3" w14:textId="77777777" w:rsidR="00D80AC4" w:rsidRDefault="00D80AC4" w:rsidP="0091365A">
            <w:pPr>
              <w:pStyle w:val="NoSpacing"/>
            </w:pPr>
          </w:p>
        </w:tc>
        <w:tc>
          <w:tcPr>
            <w:tcW w:w="3074" w:type="pct"/>
            <w:vAlign w:val="center"/>
          </w:tcPr>
          <w:p w14:paraId="7C7F56A4" w14:textId="77777777" w:rsidR="00D80AC4" w:rsidRDefault="00D80AC4" w:rsidP="0091365A">
            <w:pPr>
              <w:pStyle w:val="NoSpacing"/>
            </w:pPr>
          </w:p>
        </w:tc>
        <w:tc>
          <w:tcPr>
            <w:tcW w:w="1107" w:type="pct"/>
            <w:shd w:val="clear" w:color="auto" w:fill="DBE5F1" w:themeFill="accent1" w:themeFillTint="33"/>
          </w:tcPr>
          <w:p w14:paraId="7C7F56A5" w14:textId="77777777" w:rsidR="00D80AC4" w:rsidRDefault="00D80AC4" w:rsidP="0091365A">
            <w:pPr>
              <w:pStyle w:val="NoSpacing"/>
              <w:jc w:val="right"/>
            </w:pPr>
          </w:p>
        </w:tc>
      </w:tr>
      <w:tr w:rsidR="00D80AC4" w14:paraId="7C7F56AE" w14:textId="77777777" w:rsidTr="00D80AC4">
        <w:trPr>
          <w:trHeight w:val="413"/>
        </w:trPr>
        <w:tc>
          <w:tcPr>
            <w:tcW w:w="819" w:type="pct"/>
          </w:tcPr>
          <w:p w14:paraId="7C7F56A9" w14:textId="77777777" w:rsidR="00D80AC4" w:rsidRDefault="00D80AC4" w:rsidP="0091365A">
            <w:pPr>
              <w:pStyle w:val="NoSpacing"/>
            </w:pPr>
          </w:p>
        </w:tc>
        <w:tc>
          <w:tcPr>
            <w:tcW w:w="3074" w:type="pct"/>
            <w:vAlign w:val="center"/>
          </w:tcPr>
          <w:p w14:paraId="7C7F56AA" w14:textId="77777777" w:rsidR="00D80AC4" w:rsidRDefault="00D80AC4" w:rsidP="0091365A">
            <w:pPr>
              <w:pStyle w:val="NoSpacing"/>
            </w:pPr>
          </w:p>
        </w:tc>
        <w:tc>
          <w:tcPr>
            <w:tcW w:w="1107" w:type="pct"/>
            <w:shd w:val="clear" w:color="auto" w:fill="DBE5F1" w:themeFill="accent1" w:themeFillTint="33"/>
          </w:tcPr>
          <w:p w14:paraId="7C7F56AB" w14:textId="77777777" w:rsidR="00D80AC4" w:rsidRDefault="00D80AC4" w:rsidP="0091365A">
            <w:pPr>
              <w:pStyle w:val="NoSpacing"/>
              <w:jc w:val="right"/>
            </w:pPr>
          </w:p>
        </w:tc>
      </w:tr>
      <w:tr w:rsidR="00D80AC4" w14:paraId="7C7F56B4" w14:textId="77777777" w:rsidTr="00D80AC4">
        <w:trPr>
          <w:trHeight w:val="413"/>
        </w:trPr>
        <w:tc>
          <w:tcPr>
            <w:tcW w:w="819" w:type="pct"/>
          </w:tcPr>
          <w:p w14:paraId="7C7F56AF" w14:textId="77777777" w:rsidR="00D80AC4" w:rsidRDefault="00D80AC4" w:rsidP="0091365A">
            <w:pPr>
              <w:pStyle w:val="NoSpacing"/>
            </w:pPr>
          </w:p>
        </w:tc>
        <w:tc>
          <w:tcPr>
            <w:tcW w:w="3074" w:type="pct"/>
            <w:vAlign w:val="center"/>
          </w:tcPr>
          <w:p w14:paraId="7C7F56B0" w14:textId="77777777" w:rsidR="00D80AC4" w:rsidRDefault="00D80AC4" w:rsidP="0091365A">
            <w:pPr>
              <w:pStyle w:val="NoSpacing"/>
            </w:pPr>
          </w:p>
        </w:tc>
        <w:tc>
          <w:tcPr>
            <w:tcW w:w="1107" w:type="pct"/>
            <w:shd w:val="clear" w:color="auto" w:fill="DBE5F1" w:themeFill="accent1" w:themeFillTint="33"/>
          </w:tcPr>
          <w:p w14:paraId="7C7F56B1" w14:textId="77777777" w:rsidR="00D80AC4" w:rsidRDefault="00D80AC4" w:rsidP="0091365A">
            <w:pPr>
              <w:pStyle w:val="NoSpacing"/>
              <w:jc w:val="right"/>
            </w:pPr>
          </w:p>
        </w:tc>
      </w:tr>
      <w:tr w:rsidR="00D80AC4" w14:paraId="7C7F56BA" w14:textId="77777777" w:rsidTr="00D80AC4">
        <w:trPr>
          <w:trHeight w:val="413"/>
        </w:trPr>
        <w:tc>
          <w:tcPr>
            <w:tcW w:w="819" w:type="pct"/>
          </w:tcPr>
          <w:p w14:paraId="7C7F56B5" w14:textId="77777777" w:rsidR="00D80AC4" w:rsidRDefault="00D80AC4" w:rsidP="0091365A">
            <w:pPr>
              <w:pStyle w:val="NoSpacing"/>
            </w:pPr>
          </w:p>
        </w:tc>
        <w:tc>
          <w:tcPr>
            <w:tcW w:w="3074" w:type="pct"/>
            <w:vAlign w:val="center"/>
          </w:tcPr>
          <w:p w14:paraId="7C7F56B6" w14:textId="77777777" w:rsidR="00D80AC4" w:rsidRDefault="00D80AC4" w:rsidP="0091365A">
            <w:pPr>
              <w:pStyle w:val="NoSpacing"/>
            </w:pPr>
          </w:p>
        </w:tc>
        <w:tc>
          <w:tcPr>
            <w:tcW w:w="1107" w:type="pct"/>
            <w:shd w:val="clear" w:color="auto" w:fill="DBE5F1" w:themeFill="accent1" w:themeFillTint="33"/>
          </w:tcPr>
          <w:p w14:paraId="7C7F56B7" w14:textId="77777777" w:rsidR="00D80AC4" w:rsidRDefault="00D80AC4" w:rsidP="0091365A">
            <w:pPr>
              <w:pStyle w:val="NoSpacing"/>
              <w:jc w:val="right"/>
            </w:pPr>
          </w:p>
        </w:tc>
      </w:tr>
      <w:tr w:rsidR="00D80AC4" w14:paraId="7C7F56C0" w14:textId="77777777" w:rsidTr="00D80AC4">
        <w:trPr>
          <w:trHeight w:val="413"/>
        </w:trPr>
        <w:tc>
          <w:tcPr>
            <w:tcW w:w="819" w:type="pct"/>
          </w:tcPr>
          <w:p w14:paraId="7C7F56BB" w14:textId="77777777" w:rsidR="00D80AC4" w:rsidRDefault="00D80AC4" w:rsidP="0091365A">
            <w:pPr>
              <w:pStyle w:val="NoSpacing"/>
            </w:pPr>
          </w:p>
        </w:tc>
        <w:tc>
          <w:tcPr>
            <w:tcW w:w="3074" w:type="pct"/>
            <w:vAlign w:val="center"/>
          </w:tcPr>
          <w:p w14:paraId="7C7F56BC" w14:textId="77777777" w:rsidR="00D80AC4" w:rsidRDefault="00D80AC4" w:rsidP="0091365A">
            <w:pPr>
              <w:pStyle w:val="NoSpacing"/>
            </w:pPr>
          </w:p>
        </w:tc>
        <w:tc>
          <w:tcPr>
            <w:tcW w:w="1107" w:type="pct"/>
            <w:shd w:val="clear" w:color="auto" w:fill="DBE5F1" w:themeFill="accent1" w:themeFillTint="33"/>
          </w:tcPr>
          <w:p w14:paraId="7C7F56BD" w14:textId="77777777" w:rsidR="00D80AC4" w:rsidRDefault="00D80AC4" w:rsidP="0091365A">
            <w:pPr>
              <w:pStyle w:val="NoSpacing"/>
              <w:jc w:val="right"/>
            </w:pPr>
          </w:p>
        </w:tc>
      </w:tr>
      <w:tr w:rsidR="00D80AC4" w14:paraId="7C7F56C6" w14:textId="77777777" w:rsidTr="00D80AC4">
        <w:trPr>
          <w:trHeight w:val="413"/>
        </w:trPr>
        <w:tc>
          <w:tcPr>
            <w:tcW w:w="819" w:type="pct"/>
          </w:tcPr>
          <w:p w14:paraId="7C7F56C1" w14:textId="77777777" w:rsidR="00D80AC4" w:rsidRDefault="00D80AC4" w:rsidP="0091365A">
            <w:pPr>
              <w:pStyle w:val="NoSpacing"/>
            </w:pPr>
          </w:p>
        </w:tc>
        <w:tc>
          <w:tcPr>
            <w:tcW w:w="3074" w:type="pct"/>
            <w:vAlign w:val="center"/>
          </w:tcPr>
          <w:p w14:paraId="7C7F56C2" w14:textId="77777777" w:rsidR="00D80AC4" w:rsidRDefault="00D80AC4" w:rsidP="0091365A">
            <w:pPr>
              <w:pStyle w:val="NoSpacing"/>
            </w:pPr>
          </w:p>
        </w:tc>
        <w:tc>
          <w:tcPr>
            <w:tcW w:w="1107" w:type="pct"/>
            <w:shd w:val="clear" w:color="auto" w:fill="DBE5F1" w:themeFill="accent1" w:themeFillTint="33"/>
          </w:tcPr>
          <w:p w14:paraId="7C7F56C3" w14:textId="77777777" w:rsidR="00D80AC4" w:rsidRDefault="00D80AC4" w:rsidP="0091365A">
            <w:pPr>
              <w:pStyle w:val="NoSpacing"/>
              <w:jc w:val="right"/>
            </w:pPr>
          </w:p>
        </w:tc>
      </w:tr>
      <w:tr w:rsidR="00D80AC4" w14:paraId="7C7F56CC" w14:textId="77777777" w:rsidTr="00D80AC4">
        <w:trPr>
          <w:trHeight w:val="413"/>
        </w:trPr>
        <w:tc>
          <w:tcPr>
            <w:tcW w:w="819" w:type="pct"/>
          </w:tcPr>
          <w:p w14:paraId="7C7F56C7" w14:textId="77777777" w:rsidR="00D80AC4" w:rsidRDefault="00D80AC4" w:rsidP="0091365A">
            <w:pPr>
              <w:pStyle w:val="NoSpacing"/>
            </w:pPr>
          </w:p>
        </w:tc>
        <w:tc>
          <w:tcPr>
            <w:tcW w:w="3074" w:type="pct"/>
            <w:vAlign w:val="center"/>
          </w:tcPr>
          <w:p w14:paraId="7C7F56C8" w14:textId="77777777" w:rsidR="00D80AC4" w:rsidRDefault="00D80AC4" w:rsidP="0091365A">
            <w:pPr>
              <w:pStyle w:val="NoSpacing"/>
            </w:pPr>
          </w:p>
        </w:tc>
        <w:tc>
          <w:tcPr>
            <w:tcW w:w="1107" w:type="pct"/>
            <w:shd w:val="clear" w:color="auto" w:fill="DBE5F1" w:themeFill="accent1" w:themeFillTint="33"/>
          </w:tcPr>
          <w:p w14:paraId="7C7F56C9" w14:textId="77777777" w:rsidR="00D80AC4" w:rsidRDefault="00D80AC4" w:rsidP="0091365A">
            <w:pPr>
              <w:pStyle w:val="NoSpacing"/>
              <w:jc w:val="right"/>
            </w:pPr>
          </w:p>
        </w:tc>
      </w:tr>
      <w:tr w:rsidR="00D80AC4" w14:paraId="7C7F56D2" w14:textId="77777777" w:rsidTr="00D80AC4">
        <w:trPr>
          <w:trHeight w:val="413"/>
        </w:trPr>
        <w:tc>
          <w:tcPr>
            <w:tcW w:w="819" w:type="pct"/>
          </w:tcPr>
          <w:p w14:paraId="7C7F56CD" w14:textId="77777777" w:rsidR="00D80AC4" w:rsidRDefault="00D80AC4" w:rsidP="0091365A">
            <w:pPr>
              <w:pStyle w:val="NoSpacing"/>
            </w:pPr>
          </w:p>
        </w:tc>
        <w:tc>
          <w:tcPr>
            <w:tcW w:w="3074" w:type="pct"/>
            <w:vAlign w:val="center"/>
          </w:tcPr>
          <w:p w14:paraId="7C7F56CE" w14:textId="77777777" w:rsidR="00D80AC4" w:rsidRDefault="00D80AC4" w:rsidP="0091365A">
            <w:pPr>
              <w:pStyle w:val="NoSpacing"/>
            </w:pPr>
          </w:p>
        </w:tc>
        <w:tc>
          <w:tcPr>
            <w:tcW w:w="1107" w:type="pct"/>
            <w:shd w:val="clear" w:color="auto" w:fill="DBE5F1" w:themeFill="accent1" w:themeFillTint="33"/>
          </w:tcPr>
          <w:p w14:paraId="7C7F56CF" w14:textId="77777777" w:rsidR="00D80AC4" w:rsidRDefault="00D80AC4" w:rsidP="0091365A">
            <w:pPr>
              <w:pStyle w:val="NoSpacing"/>
              <w:jc w:val="right"/>
            </w:pPr>
          </w:p>
        </w:tc>
      </w:tr>
      <w:tr w:rsidR="00D80AC4" w14:paraId="260B93B3" w14:textId="77777777" w:rsidTr="00D80AC4">
        <w:trPr>
          <w:trHeight w:val="413"/>
        </w:trPr>
        <w:tc>
          <w:tcPr>
            <w:tcW w:w="819" w:type="pct"/>
          </w:tcPr>
          <w:p w14:paraId="10AAC806" w14:textId="77777777" w:rsidR="00D80AC4" w:rsidRDefault="00D80AC4" w:rsidP="0091365A">
            <w:pPr>
              <w:pStyle w:val="NoSpacing"/>
            </w:pPr>
          </w:p>
        </w:tc>
        <w:tc>
          <w:tcPr>
            <w:tcW w:w="3074" w:type="pct"/>
            <w:vAlign w:val="center"/>
          </w:tcPr>
          <w:p w14:paraId="02C84435" w14:textId="77777777" w:rsidR="00D80AC4" w:rsidRDefault="00D80AC4" w:rsidP="0091365A">
            <w:pPr>
              <w:pStyle w:val="NoSpacing"/>
            </w:pPr>
          </w:p>
        </w:tc>
        <w:tc>
          <w:tcPr>
            <w:tcW w:w="1107" w:type="pct"/>
            <w:shd w:val="clear" w:color="auto" w:fill="DBE5F1" w:themeFill="accent1" w:themeFillTint="33"/>
          </w:tcPr>
          <w:p w14:paraId="57ED574E" w14:textId="77777777" w:rsidR="00D80AC4" w:rsidRDefault="00D80AC4" w:rsidP="0091365A">
            <w:pPr>
              <w:pStyle w:val="NoSpacing"/>
              <w:jc w:val="right"/>
            </w:pPr>
          </w:p>
        </w:tc>
      </w:tr>
      <w:tr w:rsidR="00D80AC4" w14:paraId="787DC1FF" w14:textId="77777777" w:rsidTr="00D80AC4">
        <w:trPr>
          <w:trHeight w:val="413"/>
        </w:trPr>
        <w:tc>
          <w:tcPr>
            <w:tcW w:w="819" w:type="pct"/>
          </w:tcPr>
          <w:p w14:paraId="51BD4C3C" w14:textId="77777777" w:rsidR="00D80AC4" w:rsidRDefault="00D80AC4" w:rsidP="0091365A">
            <w:pPr>
              <w:pStyle w:val="NoSpacing"/>
            </w:pPr>
          </w:p>
        </w:tc>
        <w:tc>
          <w:tcPr>
            <w:tcW w:w="3074" w:type="pct"/>
            <w:vAlign w:val="center"/>
          </w:tcPr>
          <w:p w14:paraId="6622798E" w14:textId="77777777" w:rsidR="00D80AC4" w:rsidRDefault="00D80AC4" w:rsidP="0091365A">
            <w:pPr>
              <w:pStyle w:val="NoSpacing"/>
            </w:pPr>
          </w:p>
        </w:tc>
        <w:tc>
          <w:tcPr>
            <w:tcW w:w="1107" w:type="pct"/>
            <w:shd w:val="clear" w:color="auto" w:fill="DBE5F1" w:themeFill="accent1" w:themeFillTint="33"/>
          </w:tcPr>
          <w:p w14:paraId="539E1BAB" w14:textId="77777777" w:rsidR="00D80AC4" w:rsidRDefault="00D80AC4" w:rsidP="0091365A">
            <w:pPr>
              <w:pStyle w:val="NoSpacing"/>
              <w:jc w:val="right"/>
            </w:pPr>
          </w:p>
        </w:tc>
      </w:tr>
      <w:tr w:rsidR="00D80AC4" w14:paraId="295EFCDB" w14:textId="77777777" w:rsidTr="00D80AC4">
        <w:trPr>
          <w:trHeight w:val="413"/>
        </w:trPr>
        <w:tc>
          <w:tcPr>
            <w:tcW w:w="819" w:type="pct"/>
          </w:tcPr>
          <w:p w14:paraId="438237F1" w14:textId="77777777" w:rsidR="00D80AC4" w:rsidRDefault="00D80AC4" w:rsidP="0091365A">
            <w:pPr>
              <w:pStyle w:val="NoSpacing"/>
            </w:pPr>
          </w:p>
        </w:tc>
        <w:tc>
          <w:tcPr>
            <w:tcW w:w="3074" w:type="pct"/>
            <w:vAlign w:val="center"/>
          </w:tcPr>
          <w:p w14:paraId="75A8E799" w14:textId="77777777" w:rsidR="00D80AC4" w:rsidRDefault="00D80AC4" w:rsidP="0091365A">
            <w:pPr>
              <w:pStyle w:val="NoSpacing"/>
            </w:pPr>
          </w:p>
        </w:tc>
        <w:tc>
          <w:tcPr>
            <w:tcW w:w="1107" w:type="pct"/>
            <w:shd w:val="clear" w:color="auto" w:fill="DBE5F1" w:themeFill="accent1" w:themeFillTint="33"/>
          </w:tcPr>
          <w:p w14:paraId="6BC9CA9F" w14:textId="77777777" w:rsidR="00D80AC4" w:rsidRDefault="00D80AC4" w:rsidP="0091365A">
            <w:pPr>
              <w:pStyle w:val="NoSpacing"/>
              <w:jc w:val="right"/>
            </w:pPr>
          </w:p>
        </w:tc>
      </w:tr>
      <w:tr w:rsidR="00D80AC4" w14:paraId="7C7F56D8" w14:textId="77777777" w:rsidTr="00D80AC4">
        <w:trPr>
          <w:trHeight w:val="413"/>
        </w:trPr>
        <w:tc>
          <w:tcPr>
            <w:tcW w:w="819" w:type="pct"/>
          </w:tcPr>
          <w:p w14:paraId="7C7F56D3" w14:textId="77777777" w:rsidR="00D80AC4" w:rsidRDefault="00D80AC4" w:rsidP="0091365A">
            <w:pPr>
              <w:pStyle w:val="NoSpacing"/>
            </w:pPr>
          </w:p>
        </w:tc>
        <w:tc>
          <w:tcPr>
            <w:tcW w:w="3074" w:type="pct"/>
            <w:vAlign w:val="center"/>
          </w:tcPr>
          <w:p w14:paraId="7C7F56D4" w14:textId="77777777" w:rsidR="00D80AC4" w:rsidRDefault="00D80AC4" w:rsidP="0091365A">
            <w:pPr>
              <w:pStyle w:val="NoSpacing"/>
            </w:pPr>
          </w:p>
        </w:tc>
        <w:tc>
          <w:tcPr>
            <w:tcW w:w="1107" w:type="pct"/>
            <w:shd w:val="clear" w:color="auto" w:fill="DBE5F1" w:themeFill="accent1" w:themeFillTint="33"/>
          </w:tcPr>
          <w:p w14:paraId="7C7F56D5" w14:textId="77777777" w:rsidR="00D80AC4" w:rsidRDefault="00D80AC4" w:rsidP="0091365A">
            <w:pPr>
              <w:pStyle w:val="NoSpacing"/>
              <w:jc w:val="right"/>
            </w:pPr>
          </w:p>
        </w:tc>
      </w:tr>
      <w:tr w:rsidR="00D80AC4" w14:paraId="7C7F56DE" w14:textId="77777777" w:rsidTr="00D80AC4">
        <w:trPr>
          <w:trHeight w:val="413"/>
        </w:trPr>
        <w:tc>
          <w:tcPr>
            <w:tcW w:w="819" w:type="pct"/>
            <w:tcBorders>
              <w:bottom w:val="double" w:sz="4" w:space="0" w:color="auto"/>
            </w:tcBorders>
          </w:tcPr>
          <w:p w14:paraId="7C7F56D9" w14:textId="77777777" w:rsidR="00D80AC4" w:rsidRDefault="00D80AC4" w:rsidP="0091365A">
            <w:pPr>
              <w:pStyle w:val="NoSpacing"/>
            </w:pPr>
          </w:p>
        </w:tc>
        <w:tc>
          <w:tcPr>
            <w:tcW w:w="3074" w:type="pct"/>
            <w:tcBorders>
              <w:bottom w:val="double" w:sz="4" w:space="0" w:color="auto"/>
            </w:tcBorders>
            <w:vAlign w:val="center"/>
          </w:tcPr>
          <w:p w14:paraId="7C7F56DA" w14:textId="77777777" w:rsidR="00D80AC4" w:rsidRDefault="00D80AC4" w:rsidP="0091365A">
            <w:pPr>
              <w:pStyle w:val="NoSpacing"/>
            </w:pPr>
          </w:p>
        </w:tc>
        <w:tc>
          <w:tcPr>
            <w:tcW w:w="1107" w:type="pct"/>
            <w:tcBorders>
              <w:bottom w:val="double" w:sz="4" w:space="0" w:color="auto"/>
            </w:tcBorders>
            <w:shd w:val="clear" w:color="auto" w:fill="DBE5F1" w:themeFill="accent1" w:themeFillTint="33"/>
          </w:tcPr>
          <w:p w14:paraId="7C7F56DB" w14:textId="77777777" w:rsidR="00D80AC4" w:rsidRDefault="00D80AC4" w:rsidP="0091365A">
            <w:pPr>
              <w:pStyle w:val="NoSpacing"/>
              <w:jc w:val="right"/>
            </w:pPr>
          </w:p>
        </w:tc>
      </w:tr>
      <w:tr w:rsidR="00D80AC4" w14:paraId="7C7F56E4" w14:textId="77777777" w:rsidTr="00D80AC4">
        <w:trPr>
          <w:trHeight w:val="413"/>
        </w:trPr>
        <w:tc>
          <w:tcPr>
            <w:tcW w:w="819" w:type="pct"/>
            <w:tcBorders>
              <w:top w:val="double" w:sz="4" w:space="0" w:color="auto"/>
            </w:tcBorders>
          </w:tcPr>
          <w:p w14:paraId="7C7F56DF" w14:textId="77777777" w:rsidR="00D80AC4" w:rsidRPr="00E45BFF" w:rsidRDefault="00D80AC4" w:rsidP="0091365A">
            <w:pPr>
              <w:pStyle w:val="NoSpacing"/>
              <w:rPr>
                <w:b/>
              </w:rPr>
            </w:pPr>
            <w:r w:rsidRPr="00E45BFF">
              <w:rPr>
                <w:b/>
              </w:rPr>
              <w:t>TOTALS:</w:t>
            </w:r>
          </w:p>
        </w:tc>
        <w:tc>
          <w:tcPr>
            <w:tcW w:w="3074" w:type="pct"/>
            <w:tcBorders>
              <w:top w:val="double" w:sz="4" w:space="0" w:color="auto"/>
            </w:tcBorders>
            <w:vAlign w:val="center"/>
          </w:tcPr>
          <w:p w14:paraId="7C7F56E0" w14:textId="77777777" w:rsidR="00D80AC4" w:rsidRPr="00E45BFF" w:rsidRDefault="00D80AC4" w:rsidP="0091365A">
            <w:pPr>
              <w:pStyle w:val="NoSpacing"/>
              <w:rPr>
                <w:b/>
              </w:rPr>
            </w:pPr>
          </w:p>
        </w:tc>
        <w:tc>
          <w:tcPr>
            <w:tcW w:w="1107" w:type="pct"/>
            <w:tcBorders>
              <w:top w:val="double" w:sz="4" w:space="0" w:color="auto"/>
            </w:tcBorders>
            <w:shd w:val="clear" w:color="auto" w:fill="DBE5F1" w:themeFill="accent1" w:themeFillTint="33"/>
          </w:tcPr>
          <w:p w14:paraId="7C7F56E1" w14:textId="5DBB3D60" w:rsidR="00D80AC4" w:rsidRPr="00E45BFF" w:rsidRDefault="00D80AC4" w:rsidP="007D654F">
            <w:pPr>
              <w:pStyle w:val="NoSpacing"/>
              <w:jc w:val="right"/>
              <w:rPr>
                <w:b/>
              </w:rPr>
            </w:pPr>
          </w:p>
        </w:tc>
      </w:tr>
    </w:tbl>
    <w:p w14:paraId="7C7F56E5" w14:textId="77777777" w:rsidR="00B748F4" w:rsidRDefault="00B748F4"/>
    <w:tbl>
      <w:tblPr>
        <w:tblStyle w:val="TableGrid"/>
        <w:tblW w:w="5003" w:type="pct"/>
        <w:tblLook w:val="04A0" w:firstRow="1" w:lastRow="0" w:firstColumn="1" w:lastColumn="0" w:noHBand="0" w:noVBand="1"/>
      </w:tblPr>
      <w:tblGrid>
        <w:gridCol w:w="7285"/>
        <w:gridCol w:w="2071"/>
      </w:tblGrid>
      <w:tr w:rsidR="0091365A" w:rsidRPr="00491C91" w14:paraId="7C7F56E8" w14:textId="77777777" w:rsidTr="00DF6F76">
        <w:trPr>
          <w:trHeight w:val="413"/>
        </w:trPr>
        <w:tc>
          <w:tcPr>
            <w:tcW w:w="3893" w:type="pct"/>
            <w:shd w:val="clear" w:color="auto" w:fill="B8CCE4" w:themeFill="accent1" w:themeFillTint="66"/>
            <w:vAlign w:val="center"/>
          </w:tcPr>
          <w:p w14:paraId="7C7F56E6" w14:textId="77777777" w:rsidR="0091365A" w:rsidRPr="00016B6B" w:rsidRDefault="0091365A" w:rsidP="0002664A">
            <w:pPr>
              <w:rPr>
                <w:rFonts w:cs="Arial"/>
                <w:b/>
                <w:bCs/>
                <w:sz w:val="24"/>
                <w:szCs w:val="24"/>
              </w:rPr>
            </w:pPr>
            <w:r w:rsidRPr="00016B6B">
              <w:rPr>
                <w:rFonts w:cs="Arial"/>
                <w:b/>
                <w:bCs/>
                <w:sz w:val="24"/>
                <w:szCs w:val="24"/>
              </w:rPr>
              <w:t>TOTAL DIRECT CHARGES</w:t>
            </w:r>
          </w:p>
        </w:tc>
        <w:tc>
          <w:tcPr>
            <w:tcW w:w="1107" w:type="pct"/>
            <w:shd w:val="clear" w:color="auto" w:fill="B8CCE4" w:themeFill="accent1" w:themeFillTint="66"/>
            <w:vAlign w:val="center"/>
          </w:tcPr>
          <w:p w14:paraId="7C7F56E7" w14:textId="534B097C" w:rsidR="0091365A" w:rsidRPr="00016B6B" w:rsidRDefault="00016B6B" w:rsidP="00DF6F76">
            <w:pPr>
              <w:rPr>
                <w:rFonts w:cs="Arial"/>
                <w:b/>
                <w:bCs/>
                <w:sz w:val="24"/>
                <w:szCs w:val="24"/>
              </w:rPr>
            </w:pPr>
            <w:r>
              <w:rPr>
                <w:rFonts w:cs="Arial"/>
                <w:b/>
                <w:bCs/>
                <w:sz w:val="24"/>
                <w:szCs w:val="24"/>
              </w:rPr>
              <w:t>$</w:t>
            </w:r>
          </w:p>
        </w:tc>
      </w:tr>
      <w:tr w:rsidR="005761F2" w14:paraId="7C7F56EC" w14:textId="77777777" w:rsidTr="00DF6F76">
        <w:tc>
          <w:tcPr>
            <w:tcW w:w="3893" w:type="pct"/>
          </w:tcPr>
          <w:p w14:paraId="7C7F56E9" w14:textId="77777777" w:rsidR="005761F2" w:rsidRDefault="005761F2"/>
        </w:tc>
        <w:tc>
          <w:tcPr>
            <w:tcW w:w="1107" w:type="pct"/>
            <w:shd w:val="clear" w:color="auto" w:fill="DBE5F1" w:themeFill="accent1" w:themeFillTint="33"/>
          </w:tcPr>
          <w:p w14:paraId="7C7F56EA" w14:textId="43542FE0" w:rsidR="005761F2" w:rsidRPr="007D654F" w:rsidRDefault="00063F80" w:rsidP="00DF6F76">
            <w:pPr>
              <w:rPr>
                <w:b/>
              </w:rPr>
            </w:pPr>
            <w:r>
              <w:rPr>
                <w:b/>
              </w:rPr>
              <w:t>Total Budget</w:t>
            </w:r>
          </w:p>
        </w:tc>
      </w:tr>
      <w:tr w:rsidR="005761F2" w14:paraId="7C7F56F1" w14:textId="77777777" w:rsidTr="00DF6F76">
        <w:tc>
          <w:tcPr>
            <w:tcW w:w="3893" w:type="pct"/>
            <w:tcBorders>
              <w:bottom w:val="double" w:sz="4" w:space="0" w:color="auto"/>
            </w:tcBorders>
            <w:vAlign w:val="center"/>
          </w:tcPr>
          <w:p w14:paraId="7C7F56ED" w14:textId="77777777" w:rsidR="005761F2" w:rsidRDefault="005761F2" w:rsidP="0002664A">
            <w:pPr>
              <w:spacing w:line="360" w:lineRule="auto"/>
              <w:rPr>
                <w:rFonts w:cs="Arial"/>
                <w:bCs/>
              </w:rPr>
            </w:pPr>
          </w:p>
        </w:tc>
        <w:tc>
          <w:tcPr>
            <w:tcW w:w="1107" w:type="pct"/>
            <w:tcBorders>
              <w:bottom w:val="double" w:sz="4" w:space="0" w:color="auto"/>
            </w:tcBorders>
            <w:shd w:val="clear" w:color="auto" w:fill="DBE5F1" w:themeFill="accent1" w:themeFillTint="33"/>
            <w:vAlign w:val="center"/>
          </w:tcPr>
          <w:p w14:paraId="7C7F56EE" w14:textId="77777777" w:rsidR="005761F2" w:rsidRDefault="005761F2" w:rsidP="0002664A">
            <w:pPr>
              <w:spacing w:line="360" w:lineRule="auto"/>
              <w:jc w:val="right"/>
              <w:rPr>
                <w:rFonts w:cs="Arial"/>
                <w:bCs/>
              </w:rPr>
            </w:pPr>
          </w:p>
        </w:tc>
      </w:tr>
      <w:tr w:rsidR="005761F2" w14:paraId="7C7F56F6" w14:textId="77777777" w:rsidTr="00DF6F76">
        <w:tc>
          <w:tcPr>
            <w:tcW w:w="3893" w:type="pct"/>
            <w:tcBorders>
              <w:top w:val="double" w:sz="4" w:space="0" w:color="auto"/>
            </w:tcBorders>
            <w:vAlign w:val="center"/>
          </w:tcPr>
          <w:p w14:paraId="7C7F56F2" w14:textId="52F0D148" w:rsidR="005761F2" w:rsidRPr="00643A9E" w:rsidRDefault="005761F2" w:rsidP="0002664A">
            <w:pPr>
              <w:spacing w:line="360" w:lineRule="auto"/>
              <w:rPr>
                <w:rFonts w:cs="Arial"/>
                <w:b/>
                <w:bCs/>
              </w:rPr>
            </w:pPr>
            <w:r w:rsidRPr="00643A9E">
              <w:rPr>
                <w:rFonts w:cs="Arial"/>
                <w:b/>
                <w:bCs/>
              </w:rPr>
              <w:t>TOTALS</w:t>
            </w:r>
            <w:r>
              <w:rPr>
                <w:rFonts w:cs="Arial"/>
                <w:b/>
                <w:bCs/>
              </w:rPr>
              <w:t>:</w:t>
            </w:r>
          </w:p>
        </w:tc>
        <w:tc>
          <w:tcPr>
            <w:tcW w:w="1107" w:type="pct"/>
            <w:tcBorders>
              <w:top w:val="double" w:sz="4" w:space="0" w:color="auto"/>
            </w:tcBorders>
            <w:shd w:val="clear" w:color="auto" w:fill="DBE5F1" w:themeFill="accent1" w:themeFillTint="33"/>
            <w:vAlign w:val="center"/>
          </w:tcPr>
          <w:p w14:paraId="7C7F56F3" w14:textId="1B8EBD31" w:rsidR="005761F2" w:rsidRPr="00A43D62" w:rsidRDefault="005761F2" w:rsidP="00497111">
            <w:pPr>
              <w:spacing w:line="360" w:lineRule="auto"/>
              <w:jc w:val="right"/>
              <w:rPr>
                <w:rFonts w:cs="Arial"/>
                <w:bCs/>
              </w:rPr>
            </w:pPr>
          </w:p>
        </w:tc>
      </w:tr>
    </w:tbl>
    <w:p w14:paraId="7C7F56F7" w14:textId="77777777" w:rsidR="00DC53E2" w:rsidRDefault="00DC53E2"/>
    <w:tbl>
      <w:tblPr>
        <w:tblStyle w:val="TableGrid"/>
        <w:tblW w:w="4955" w:type="pct"/>
        <w:tblLook w:val="04A0" w:firstRow="1" w:lastRow="0" w:firstColumn="1" w:lastColumn="0" w:noHBand="0" w:noVBand="1"/>
      </w:tblPr>
      <w:tblGrid>
        <w:gridCol w:w="7376"/>
        <w:gridCol w:w="1890"/>
      </w:tblGrid>
      <w:tr w:rsidR="0091365A" w:rsidRPr="00491C91" w14:paraId="7C7F56FA" w14:textId="77777777" w:rsidTr="00DF6F76">
        <w:trPr>
          <w:trHeight w:val="413"/>
        </w:trPr>
        <w:tc>
          <w:tcPr>
            <w:tcW w:w="3980" w:type="pct"/>
            <w:shd w:val="clear" w:color="auto" w:fill="B8CCE4" w:themeFill="accent1" w:themeFillTint="66"/>
            <w:vAlign w:val="center"/>
          </w:tcPr>
          <w:p w14:paraId="7C7F56F8" w14:textId="77777777" w:rsidR="0091365A" w:rsidRPr="00016B6B" w:rsidRDefault="0091365A" w:rsidP="0002664A">
            <w:pPr>
              <w:rPr>
                <w:rFonts w:cs="Arial"/>
                <w:b/>
                <w:bCs/>
                <w:sz w:val="24"/>
                <w:szCs w:val="24"/>
              </w:rPr>
            </w:pPr>
            <w:r w:rsidRPr="00016B6B">
              <w:rPr>
                <w:rFonts w:cs="Arial"/>
                <w:b/>
                <w:bCs/>
                <w:sz w:val="24"/>
                <w:szCs w:val="24"/>
              </w:rPr>
              <w:t>INDIRECT COSTS</w:t>
            </w:r>
            <w:r w:rsidR="009B00A0" w:rsidRPr="00016B6B">
              <w:rPr>
                <w:rFonts w:cs="Arial"/>
                <w:b/>
                <w:bCs/>
                <w:sz w:val="24"/>
                <w:szCs w:val="24"/>
              </w:rPr>
              <w:t xml:space="preserve"> (IDC)</w:t>
            </w:r>
          </w:p>
        </w:tc>
        <w:tc>
          <w:tcPr>
            <w:tcW w:w="1020" w:type="pct"/>
            <w:shd w:val="clear" w:color="auto" w:fill="B8CCE4" w:themeFill="accent1" w:themeFillTint="66"/>
            <w:vAlign w:val="center"/>
          </w:tcPr>
          <w:p w14:paraId="7C7F56F9" w14:textId="4840327E" w:rsidR="0091365A" w:rsidRPr="00016B6B" w:rsidRDefault="00016B6B" w:rsidP="00990204">
            <w:pPr>
              <w:rPr>
                <w:rFonts w:cs="Arial"/>
                <w:b/>
                <w:bCs/>
                <w:sz w:val="24"/>
                <w:szCs w:val="24"/>
              </w:rPr>
            </w:pPr>
            <w:r>
              <w:rPr>
                <w:rFonts w:cs="Arial"/>
                <w:b/>
                <w:bCs/>
                <w:sz w:val="24"/>
                <w:szCs w:val="24"/>
              </w:rPr>
              <w:t>$</w:t>
            </w:r>
          </w:p>
        </w:tc>
      </w:tr>
      <w:tr w:rsidR="00FF1EF1" w14:paraId="7C7F5702" w14:textId="77777777" w:rsidTr="00DF6F76">
        <w:tc>
          <w:tcPr>
            <w:tcW w:w="5000" w:type="pct"/>
            <w:gridSpan w:val="2"/>
          </w:tcPr>
          <w:p w14:paraId="36B380AE" w14:textId="77777777" w:rsidR="005F1ECE" w:rsidRPr="006C2A99" w:rsidRDefault="005F1ECE" w:rsidP="005F1ECE">
            <w:pPr>
              <w:autoSpaceDE w:val="0"/>
              <w:autoSpaceDN w:val="0"/>
              <w:adjustRightInd w:val="0"/>
              <w:rPr>
                <w:rFonts w:eastAsia="Times New Roman" w:cs="TimesNewRomanPSMT"/>
                <w:color w:val="000000"/>
              </w:rPr>
            </w:pPr>
            <w:r w:rsidRPr="006C2A99">
              <w:rPr>
                <w:rFonts w:eastAsia="Times New Roman" w:cs="TimesNewRomanPSMT"/>
                <w:b/>
                <w:color w:val="000000"/>
              </w:rPr>
              <w:t>Description:</w:t>
            </w:r>
            <w:r w:rsidRPr="006C2A99">
              <w:rPr>
                <w:rFonts w:eastAsia="Times New Roman" w:cs="TimesNewRomanPSMT"/>
                <w:color w:val="000000"/>
              </w:rPr>
              <w:t xml:space="preserve">  Total amount of indirect costs based on the current rate negotiated and approved by the Bureau of Indian Affairs.</w:t>
            </w:r>
          </w:p>
          <w:p w14:paraId="1F5C67A8" w14:textId="77777777" w:rsidR="005F1ECE" w:rsidRPr="006C2A99" w:rsidRDefault="005F1ECE" w:rsidP="005F1ECE">
            <w:pPr>
              <w:autoSpaceDE w:val="0"/>
              <w:autoSpaceDN w:val="0"/>
              <w:adjustRightInd w:val="0"/>
              <w:rPr>
                <w:rFonts w:eastAsia="Times New Roman" w:cs="TimesNewRomanPSMT"/>
                <w:color w:val="000000"/>
              </w:rPr>
            </w:pPr>
            <w:r w:rsidRPr="006C2A99">
              <w:rPr>
                <w:rFonts w:eastAsia="Times New Roman" w:cs="TimesNewRomanPSMT"/>
                <w:b/>
                <w:color w:val="000000"/>
              </w:rPr>
              <w:t>Calculation:</w:t>
            </w:r>
            <w:r w:rsidRPr="006C2A99">
              <w:rPr>
                <w:rFonts w:eastAsia="Times New Roman" w:cs="TimesNewRomanPSMT"/>
                <w:color w:val="000000"/>
              </w:rPr>
              <w:t xml:space="preserve"> Provide the calculations for arriving at the estimated cost for this line item.</w:t>
            </w:r>
          </w:p>
          <w:p w14:paraId="370166B5" w14:textId="0D610E2C" w:rsidR="005F1ECE" w:rsidRPr="006C2A99" w:rsidRDefault="005F1ECE" w:rsidP="005F1ECE">
            <w:pPr>
              <w:pStyle w:val="ListParagraph"/>
              <w:ind w:left="11"/>
              <w:rPr>
                <w:rFonts w:asciiTheme="minorHAnsi" w:hAnsiTheme="minorHAnsi" w:cs="TimesNewRomanPSMT"/>
                <w:color w:val="000000"/>
                <w:sz w:val="22"/>
                <w:szCs w:val="22"/>
              </w:rPr>
            </w:pPr>
            <w:r w:rsidRPr="006C2A99">
              <w:rPr>
                <w:rFonts w:asciiTheme="minorHAnsi" w:hAnsiTheme="minorHAnsi" w:cs="TimesNewRomanPSMT"/>
                <w:b/>
                <w:color w:val="000000"/>
                <w:sz w:val="22"/>
                <w:szCs w:val="22"/>
              </w:rPr>
              <w:t xml:space="preserve">Justification: </w:t>
            </w:r>
            <w:r w:rsidRPr="006C2A99">
              <w:rPr>
                <w:rFonts w:asciiTheme="minorHAnsi" w:hAnsiTheme="minorHAnsi" w:cs="TimesNewRomanPSMT"/>
                <w:color w:val="000000"/>
                <w:sz w:val="22"/>
                <w:szCs w:val="22"/>
              </w:rPr>
              <w:t>Provide a narrative that briefly describes how indirect costs for this budget were calculated (e.</w:t>
            </w:r>
            <w:r w:rsidR="00040566" w:rsidRPr="006C2A99">
              <w:rPr>
                <w:rFonts w:asciiTheme="minorHAnsi" w:hAnsiTheme="minorHAnsi" w:cs="TimesNewRomanPSMT"/>
                <w:color w:val="000000"/>
                <w:sz w:val="22"/>
                <w:szCs w:val="22"/>
              </w:rPr>
              <w:t>g.</w:t>
            </w:r>
            <w:r w:rsidRPr="006C2A99">
              <w:rPr>
                <w:rFonts w:asciiTheme="minorHAnsi" w:hAnsiTheme="minorHAnsi" w:cs="TimesNewRomanPSMT"/>
                <w:color w:val="000000"/>
                <w:sz w:val="22"/>
                <w:szCs w:val="22"/>
              </w:rPr>
              <w:t>, a percentage of entire budget minus costs for contracts; a percentage of salaries only, etc.).</w:t>
            </w:r>
          </w:p>
          <w:p w14:paraId="4BCDFCF4" w14:textId="61262925" w:rsidR="005F1ECE" w:rsidRPr="006C2A99" w:rsidRDefault="005F1ECE" w:rsidP="005F1ECE">
            <w:pPr>
              <w:pStyle w:val="ListParagraph"/>
              <w:numPr>
                <w:ilvl w:val="0"/>
                <w:numId w:val="21"/>
              </w:numPr>
              <w:ind w:left="360"/>
              <w:rPr>
                <w:rFonts w:asciiTheme="minorHAnsi" w:hAnsiTheme="minorHAnsi" w:cs="TimesNewRomanPSMT"/>
                <w:color w:val="000000"/>
                <w:sz w:val="22"/>
                <w:szCs w:val="22"/>
              </w:rPr>
            </w:pPr>
            <w:r w:rsidRPr="006C2A99">
              <w:rPr>
                <w:rFonts w:asciiTheme="minorHAnsi" w:hAnsiTheme="minorHAnsi" w:cs="TimesNewRomanPSMT"/>
                <w:color w:val="000000"/>
                <w:sz w:val="22"/>
                <w:szCs w:val="22"/>
              </w:rPr>
              <w:t>The child support</w:t>
            </w:r>
            <w:r w:rsidR="003D168C" w:rsidRPr="006C2A99">
              <w:rPr>
                <w:rFonts w:asciiTheme="minorHAnsi" w:hAnsiTheme="minorHAnsi" w:cs="TimesNewRomanPSMT"/>
                <w:color w:val="000000"/>
                <w:sz w:val="22"/>
                <w:szCs w:val="22"/>
              </w:rPr>
              <w:t xml:space="preserve"> program</w:t>
            </w:r>
            <w:r w:rsidRPr="006C2A99">
              <w:rPr>
                <w:rFonts w:asciiTheme="minorHAnsi" w:hAnsiTheme="minorHAnsi" w:cs="TimesNewRomanPSMT"/>
                <w:color w:val="000000"/>
                <w:sz w:val="22"/>
                <w:szCs w:val="22"/>
              </w:rPr>
              <w:t xml:space="preserve"> is required to include a copy of the tribe’s most current </w:t>
            </w:r>
            <w:r w:rsidR="003D168C" w:rsidRPr="006C2A99">
              <w:rPr>
                <w:rFonts w:asciiTheme="minorHAnsi" w:hAnsiTheme="minorHAnsi" w:cs="TimesNewRomanPSMT"/>
                <w:color w:val="000000"/>
                <w:sz w:val="22"/>
                <w:szCs w:val="22"/>
              </w:rPr>
              <w:t xml:space="preserve">Indirect Cost Rate (IDC) </w:t>
            </w:r>
            <w:r w:rsidRPr="006C2A99">
              <w:rPr>
                <w:rFonts w:asciiTheme="minorHAnsi" w:hAnsiTheme="minorHAnsi" w:cs="TimesNewRomanPSMT"/>
                <w:color w:val="000000"/>
                <w:sz w:val="22"/>
                <w:szCs w:val="22"/>
              </w:rPr>
              <w:t xml:space="preserve">agreement. </w:t>
            </w:r>
          </w:p>
          <w:p w14:paraId="386DF641" w14:textId="3A9A96BF" w:rsidR="005F1ECE" w:rsidRPr="006C2A99" w:rsidRDefault="005F1ECE" w:rsidP="005F1ECE">
            <w:pPr>
              <w:pStyle w:val="ListParagraph"/>
              <w:numPr>
                <w:ilvl w:val="0"/>
                <w:numId w:val="21"/>
              </w:numPr>
              <w:ind w:left="360"/>
              <w:rPr>
                <w:rFonts w:asciiTheme="minorHAnsi" w:hAnsiTheme="minorHAnsi" w:cs="TimesNewRomanPSMT"/>
                <w:color w:val="000000"/>
                <w:sz w:val="22"/>
                <w:szCs w:val="22"/>
              </w:rPr>
            </w:pPr>
            <w:r w:rsidRPr="006C2A99">
              <w:rPr>
                <w:rFonts w:asciiTheme="minorHAnsi" w:hAnsiTheme="minorHAnsi" w:cs="TimesNewRomanPSMT"/>
                <w:color w:val="000000"/>
                <w:sz w:val="22"/>
                <w:szCs w:val="22"/>
              </w:rPr>
              <w:t xml:space="preserve">If the tribe is in the process of renegotiating a rate, use the </w:t>
            </w:r>
            <w:r w:rsidR="00BF42A8" w:rsidRPr="006C2A99">
              <w:rPr>
                <w:rFonts w:asciiTheme="minorHAnsi" w:hAnsiTheme="minorHAnsi" w:cs="TimesNewRomanPSMT"/>
                <w:color w:val="000000"/>
                <w:sz w:val="22"/>
                <w:szCs w:val="22"/>
              </w:rPr>
              <w:t>IDC</w:t>
            </w:r>
            <w:r w:rsidRPr="006C2A99">
              <w:rPr>
                <w:rFonts w:asciiTheme="minorHAnsi" w:hAnsiTheme="minorHAnsi" w:cs="TimesNewRomanPSMT"/>
                <w:color w:val="000000"/>
                <w:sz w:val="22"/>
                <w:szCs w:val="22"/>
              </w:rPr>
              <w:t xml:space="preserve"> based on the tribe’s most recently completed fiscal year. </w:t>
            </w:r>
          </w:p>
          <w:p w14:paraId="6D8CFEBE" w14:textId="06D013D1" w:rsidR="005F1ECE" w:rsidRPr="006C2A99" w:rsidRDefault="005F1ECE" w:rsidP="005F1ECE">
            <w:pPr>
              <w:pStyle w:val="ListParagraph"/>
              <w:numPr>
                <w:ilvl w:val="0"/>
                <w:numId w:val="21"/>
              </w:numPr>
              <w:ind w:left="360"/>
              <w:rPr>
                <w:rFonts w:asciiTheme="minorHAnsi" w:hAnsiTheme="minorHAnsi" w:cs="TimesNewRomanPSMT"/>
                <w:color w:val="000000"/>
                <w:sz w:val="22"/>
                <w:szCs w:val="22"/>
              </w:rPr>
            </w:pPr>
            <w:r w:rsidRPr="006C2A99">
              <w:rPr>
                <w:rFonts w:asciiTheme="minorHAnsi" w:hAnsiTheme="minorHAnsi" w:cs="TimesNewRomanPSMT"/>
                <w:color w:val="000000"/>
                <w:sz w:val="22"/>
                <w:szCs w:val="22"/>
              </w:rPr>
              <w:t xml:space="preserve">The tribe is required to submit the new </w:t>
            </w:r>
            <w:r w:rsidR="00920D7B" w:rsidRPr="006C2A99">
              <w:rPr>
                <w:rFonts w:asciiTheme="minorHAnsi" w:hAnsiTheme="minorHAnsi" w:cs="TimesNewRomanPSMT"/>
                <w:color w:val="000000"/>
                <w:sz w:val="22"/>
                <w:szCs w:val="22"/>
              </w:rPr>
              <w:t>IDC</w:t>
            </w:r>
            <w:r w:rsidRPr="006C2A99">
              <w:rPr>
                <w:rFonts w:asciiTheme="minorHAnsi" w:hAnsiTheme="minorHAnsi" w:cs="TimesNewRomanPSMT"/>
                <w:color w:val="000000"/>
                <w:sz w:val="22"/>
                <w:szCs w:val="22"/>
              </w:rPr>
              <w:t xml:space="preserve"> agreement to OCS</w:t>
            </w:r>
            <w:r w:rsidR="006B603F" w:rsidRPr="006C2A99">
              <w:rPr>
                <w:rFonts w:asciiTheme="minorHAnsi" w:hAnsiTheme="minorHAnsi" w:cs="TimesNewRomanPSMT"/>
                <w:color w:val="000000"/>
                <w:sz w:val="22"/>
                <w:szCs w:val="22"/>
              </w:rPr>
              <w:t>S</w:t>
            </w:r>
            <w:r w:rsidRPr="006C2A99">
              <w:rPr>
                <w:rFonts w:asciiTheme="minorHAnsi" w:hAnsiTheme="minorHAnsi" w:cs="TimesNewRomanPSMT"/>
                <w:color w:val="000000"/>
                <w:sz w:val="22"/>
                <w:szCs w:val="22"/>
              </w:rPr>
              <w:t xml:space="preserve"> as soon as it becomes available. </w:t>
            </w:r>
          </w:p>
          <w:p w14:paraId="7C7F5701" w14:textId="720D67C1" w:rsidR="00FF1EF1" w:rsidRPr="005F1ECE" w:rsidRDefault="00EA3EA8" w:rsidP="00BF42A8">
            <w:pPr>
              <w:pStyle w:val="ListParagraph"/>
              <w:numPr>
                <w:ilvl w:val="0"/>
                <w:numId w:val="21"/>
              </w:numPr>
              <w:ind w:left="360"/>
              <w:rPr>
                <w:rFonts w:asciiTheme="minorHAnsi" w:hAnsiTheme="minorHAnsi" w:cs="TimesNewRomanPSMT"/>
                <w:b/>
                <w:color w:val="FF0000"/>
              </w:rPr>
            </w:pPr>
            <w:r w:rsidRPr="006C2A99">
              <w:rPr>
                <w:rFonts w:asciiTheme="minorHAnsi" w:hAnsiTheme="minorHAnsi"/>
                <w:b/>
                <w:color w:val="FF0000"/>
                <w:sz w:val="22"/>
                <w:szCs w:val="22"/>
              </w:rPr>
              <w:t xml:space="preserve">A </w:t>
            </w:r>
            <w:r w:rsidR="005F1ECE" w:rsidRPr="006C2A99">
              <w:rPr>
                <w:rFonts w:asciiTheme="minorHAnsi" w:hAnsiTheme="minorHAnsi"/>
                <w:b/>
                <w:color w:val="FF0000"/>
                <w:sz w:val="22"/>
                <w:szCs w:val="22"/>
              </w:rPr>
              <w:t xml:space="preserve">tribe must include </w:t>
            </w:r>
            <w:r w:rsidRPr="006C2A99">
              <w:rPr>
                <w:rFonts w:asciiTheme="minorHAnsi" w:hAnsiTheme="minorHAnsi"/>
                <w:b/>
                <w:color w:val="FF0000"/>
                <w:sz w:val="22"/>
                <w:szCs w:val="22"/>
              </w:rPr>
              <w:t>a</w:t>
            </w:r>
            <w:r w:rsidR="005F1ECE" w:rsidRPr="006C2A99">
              <w:rPr>
                <w:rFonts w:asciiTheme="minorHAnsi" w:hAnsiTheme="minorHAnsi"/>
                <w:b/>
                <w:color w:val="FF0000"/>
                <w:sz w:val="22"/>
                <w:szCs w:val="22"/>
              </w:rPr>
              <w:t xml:space="preserve"> copy of their</w:t>
            </w:r>
            <w:r w:rsidRPr="006C2A99">
              <w:rPr>
                <w:rFonts w:asciiTheme="minorHAnsi" w:hAnsiTheme="minorHAnsi"/>
                <w:b/>
                <w:color w:val="FF0000"/>
                <w:sz w:val="22"/>
                <w:szCs w:val="22"/>
              </w:rPr>
              <w:t xml:space="preserve"> current</w:t>
            </w:r>
            <w:r w:rsidR="005F1ECE" w:rsidRPr="006C2A99">
              <w:rPr>
                <w:rFonts w:asciiTheme="minorHAnsi" w:hAnsiTheme="minorHAnsi"/>
                <w:b/>
                <w:color w:val="FF0000"/>
                <w:sz w:val="22"/>
                <w:szCs w:val="22"/>
              </w:rPr>
              <w:t xml:space="preserve"> </w:t>
            </w:r>
            <w:r w:rsidR="00BF42A8" w:rsidRPr="006C2A99">
              <w:rPr>
                <w:rFonts w:asciiTheme="minorHAnsi" w:hAnsiTheme="minorHAnsi"/>
                <w:b/>
                <w:color w:val="FF0000"/>
                <w:sz w:val="22"/>
                <w:szCs w:val="22"/>
              </w:rPr>
              <w:t>IDC</w:t>
            </w:r>
            <w:r w:rsidR="005F1ECE" w:rsidRPr="006C2A99">
              <w:rPr>
                <w:rFonts w:asciiTheme="minorHAnsi" w:hAnsiTheme="minorHAnsi"/>
                <w:b/>
                <w:color w:val="FF0000"/>
                <w:sz w:val="22"/>
                <w:szCs w:val="22"/>
              </w:rPr>
              <w:t xml:space="preserve"> Agreement</w:t>
            </w:r>
            <w:r w:rsidRPr="006C2A99">
              <w:rPr>
                <w:rFonts w:asciiTheme="minorHAnsi" w:hAnsiTheme="minorHAnsi"/>
                <w:b/>
                <w:color w:val="FF0000"/>
                <w:sz w:val="22"/>
                <w:szCs w:val="22"/>
              </w:rPr>
              <w:t xml:space="preserve"> (or a copy of their request for a new negotiated rate).</w:t>
            </w:r>
            <w:r w:rsidR="005F1ECE" w:rsidRPr="006C2A99">
              <w:rPr>
                <w:rFonts w:asciiTheme="minorHAnsi" w:hAnsiTheme="minorHAnsi"/>
                <w:b/>
                <w:color w:val="FF0000"/>
                <w:sz w:val="22"/>
                <w:szCs w:val="22"/>
              </w:rPr>
              <w:t xml:space="preserve">  </w:t>
            </w:r>
            <w:r w:rsidRPr="006C2A99">
              <w:rPr>
                <w:rFonts w:asciiTheme="minorHAnsi" w:hAnsiTheme="minorHAnsi"/>
                <w:b/>
                <w:color w:val="FF0000"/>
                <w:sz w:val="22"/>
                <w:szCs w:val="22"/>
              </w:rPr>
              <w:t xml:space="preserve">If </w:t>
            </w:r>
            <w:r w:rsidR="005F1ECE" w:rsidRPr="006C2A99">
              <w:rPr>
                <w:rFonts w:asciiTheme="minorHAnsi" w:hAnsiTheme="minorHAnsi"/>
                <w:b/>
                <w:color w:val="FF0000"/>
                <w:sz w:val="22"/>
                <w:szCs w:val="22"/>
              </w:rPr>
              <w:t xml:space="preserve">they do not, </w:t>
            </w:r>
            <w:r w:rsidRPr="006C2A99">
              <w:rPr>
                <w:rFonts w:asciiTheme="minorHAnsi" w:hAnsiTheme="minorHAnsi"/>
                <w:b/>
                <w:color w:val="FF0000"/>
                <w:sz w:val="22"/>
                <w:szCs w:val="22"/>
              </w:rPr>
              <w:t xml:space="preserve">a historical rate may be applied or </w:t>
            </w:r>
            <w:r w:rsidR="00BF42A8" w:rsidRPr="006C2A99">
              <w:rPr>
                <w:rFonts w:asciiTheme="minorHAnsi" w:hAnsiTheme="minorHAnsi"/>
                <w:b/>
                <w:color w:val="FF0000"/>
                <w:sz w:val="22"/>
                <w:szCs w:val="22"/>
              </w:rPr>
              <w:t>IDC</w:t>
            </w:r>
            <w:r w:rsidRPr="006C2A99">
              <w:rPr>
                <w:rFonts w:asciiTheme="minorHAnsi" w:hAnsiTheme="minorHAnsi"/>
                <w:b/>
                <w:color w:val="FF0000"/>
                <w:sz w:val="22"/>
                <w:szCs w:val="22"/>
              </w:rPr>
              <w:t xml:space="preserve"> may be disallowed pursuant to 45 CFR 75.411, 75.414</w:t>
            </w:r>
            <w:r w:rsidR="00003E3C" w:rsidRPr="006C2A99">
              <w:rPr>
                <w:rFonts w:asciiTheme="minorHAnsi" w:hAnsiTheme="minorHAnsi"/>
                <w:b/>
                <w:color w:val="FF0000"/>
                <w:sz w:val="22"/>
                <w:szCs w:val="22"/>
              </w:rPr>
              <w:t>, 75.415 and Appendix VII to Part 75</w:t>
            </w:r>
            <w:r w:rsidR="005F1ECE" w:rsidRPr="006C2A99">
              <w:rPr>
                <w:rFonts w:asciiTheme="minorHAnsi" w:hAnsiTheme="minorHAnsi"/>
                <w:b/>
                <w:color w:val="FF0000"/>
                <w:sz w:val="22"/>
                <w:szCs w:val="22"/>
              </w:rPr>
              <w:t>.</w:t>
            </w:r>
          </w:p>
        </w:tc>
      </w:tr>
      <w:tr w:rsidR="00DF6F76" w14:paraId="7C7F5706" w14:textId="77777777" w:rsidTr="00DF6F76">
        <w:tc>
          <w:tcPr>
            <w:tcW w:w="3980" w:type="pct"/>
          </w:tcPr>
          <w:p w14:paraId="7C7F5703" w14:textId="77777777" w:rsidR="00DF6F76" w:rsidRDefault="00DF6F76"/>
        </w:tc>
        <w:tc>
          <w:tcPr>
            <w:tcW w:w="1020" w:type="pct"/>
            <w:shd w:val="clear" w:color="auto" w:fill="DBE5F1" w:themeFill="accent1" w:themeFillTint="33"/>
          </w:tcPr>
          <w:p w14:paraId="7C7F5704" w14:textId="7D14CE5C" w:rsidR="00DF6F76" w:rsidRPr="009B00A0" w:rsidRDefault="00063F80" w:rsidP="009B00A0">
            <w:pPr>
              <w:jc w:val="center"/>
              <w:rPr>
                <w:b/>
              </w:rPr>
            </w:pPr>
            <w:r>
              <w:rPr>
                <w:b/>
              </w:rPr>
              <w:t>Total Budget</w:t>
            </w:r>
          </w:p>
        </w:tc>
      </w:tr>
      <w:tr w:rsidR="00DF6F76" w14:paraId="7C7F570B" w14:textId="77777777" w:rsidTr="00DF6F76">
        <w:tc>
          <w:tcPr>
            <w:tcW w:w="3980" w:type="pct"/>
          </w:tcPr>
          <w:p w14:paraId="7C7F5707" w14:textId="77777777" w:rsidR="00DF6F76" w:rsidRPr="005C20C9" w:rsidRDefault="00DF6F76" w:rsidP="0002664A">
            <w:pPr>
              <w:spacing w:line="360" w:lineRule="auto"/>
              <w:rPr>
                <w:rFonts w:cs="Arial"/>
                <w:bCs/>
              </w:rPr>
            </w:pPr>
            <w:r>
              <w:rPr>
                <w:rFonts w:cs="Arial"/>
                <w:bCs/>
              </w:rPr>
              <w:t>Calculations and Justification</w:t>
            </w:r>
          </w:p>
        </w:tc>
        <w:tc>
          <w:tcPr>
            <w:tcW w:w="1020" w:type="pct"/>
            <w:shd w:val="clear" w:color="auto" w:fill="DBE5F1" w:themeFill="accent1" w:themeFillTint="33"/>
          </w:tcPr>
          <w:p w14:paraId="7C7F5708" w14:textId="77777777" w:rsidR="00DF6F76" w:rsidRPr="005C20C9" w:rsidRDefault="00DF6F76" w:rsidP="0002664A">
            <w:pPr>
              <w:spacing w:line="360" w:lineRule="auto"/>
              <w:rPr>
                <w:rFonts w:cs="Arial"/>
                <w:b/>
                <w:bCs/>
              </w:rPr>
            </w:pPr>
          </w:p>
        </w:tc>
      </w:tr>
      <w:tr w:rsidR="00DF6F76" w14:paraId="7C7F5710" w14:textId="77777777" w:rsidTr="00DF6F76">
        <w:tc>
          <w:tcPr>
            <w:tcW w:w="3980" w:type="pct"/>
          </w:tcPr>
          <w:p w14:paraId="7C7F570C" w14:textId="4FE24AA2" w:rsidR="00DF6F76" w:rsidRDefault="00DF6F76" w:rsidP="0002664A">
            <w:pPr>
              <w:spacing w:line="360" w:lineRule="auto"/>
              <w:rPr>
                <w:rFonts w:cs="Arial"/>
                <w:b/>
                <w:bCs/>
                <w:i/>
              </w:rPr>
            </w:pPr>
          </w:p>
        </w:tc>
        <w:tc>
          <w:tcPr>
            <w:tcW w:w="1020" w:type="pct"/>
            <w:shd w:val="clear" w:color="auto" w:fill="DBE5F1" w:themeFill="accent1" w:themeFillTint="33"/>
          </w:tcPr>
          <w:p w14:paraId="7C7F570D" w14:textId="6A9421D1" w:rsidR="00DF6F76" w:rsidRPr="00A43D62" w:rsidRDefault="00DF6F76" w:rsidP="006A0630">
            <w:pPr>
              <w:spacing w:line="360" w:lineRule="auto"/>
              <w:jc w:val="right"/>
              <w:rPr>
                <w:rFonts w:cs="Arial"/>
                <w:bCs/>
                <w:i/>
              </w:rPr>
            </w:pPr>
          </w:p>
        </w:tc>
      </w:tr>
      <w:tr w:rsidR="00DF6F76" w14:paraId="7C7F5715" w14:textId="77777777" w:rsidTr="00DF6F76">
        <w:tc>
          <w:tcPr>
            <w:tcW w:w="3980" w:type="pct"/>
            <w:tcBorders>
              <w:bottom w:val="double" w:sz="4" w:space="0" w:color="auto"/>
            </w:tcBorders>
          </w:tcPr>
          <w:p w14:paraId="7C7F5711" w14:textId="77777777" w:rsidR="00DF6F76" w:rsidRDefault="00DF6F76" w:rsidP="0002664A">
            <w:pPr>
              <w:spacing w:line="360" w:lineRule="auto"/>
              <w:rPr>
                <w:rFonts w:cs="Arial"/>
                <w:bCs/>
              </w:rPr>
            </w:pPr>
          </w:p>
        </w:tc>
        <w:tc>
          <w:tcPr>
            <w:tcW w:w="1020" w:type="pct"/>
            <w:tcBorders>
              <w:bottom w:val="double" w:sz="4" w:space="0" w:color="auto"/>
            </w:tcBorders>
            <w:shd w:val="clear" w:color="auto" w:fill="DBE5F1" w:themeFill="accent1" w:themeFillTint="33"/>
          </w:tcPr>
          <w:p w14:paraId="7C7F5712" w14:textId="77777777" w:rsidR="00DF6F76" w:rsidRPr="005C20C9" w:rsidRDefault="00DF6F76" w:rsidP="0002664A">
            <w:pPr>
              <w:spacing w:line="360" w:lineRule="auto"/>
              <w:jc w:val="right"/>
              <w:rPr>
                <w:rFonts w:cs="Arial"/>
                <w:bCs/>
              </w:rPr>
            </w:pPr>
          </w:p>
        </w:tc>
      </w:tr>
      <w:tr w:rsidR="00DF6F76" w14:paraId="7C7F571A" w14:textId="77777777" w:rsidTr="00DF6F76">
        <w:tc>
          <w:tcPr>
            <w:tcW w:w="3980" w:type="pct"/>
            <w:tcBorders>
              <w:top w:val="double" w:sz="4" w:space="0" w:color="auto"/>
            </w:tcBorders>
          </w:tcPr>
          <w:p w14:paraId="7C7F5716" w14:textId="77777777" w:rsidR="00DF6F76" w:rsidRPr="00D66C69" w:rsidRDefault="00DF6F76" w:rsidP="0002664A">
            <w:pPr>
              <w:spacing w:line="360" w:lineRule="auto"/>
              <w:rPr>
                <w:rFonts w:cs="Arial"/>
                <w:b/>
                <w:bCs/>
              </w:rPr>
            </w:pPr>
            <w:r w:rsidRPr="00D66C69">
              <w:rPr>
                <w:rFonts w:cs="Arial"/>
                <w:b/>
                <w:bCs/>
              </w:rPr>
              <w:t>TOTALS:</w:t>
            </w:r>
          </w:p>
        </w:tc>
        <w:tc>
          <w:tcPr>
            <w:tcW w:w="1020" w:type="pct"/>
            <w:tcBorders>
              <w:top w:val="double" w:sz="4" w:space="0" w:color="auto"/>
            </w:tcBorders>
            <w:shd w:val="clear" w:color="auto" w:fill="DBE5F1" w:themeFill="accent1" w:themeFillTint="33"/>
          </w:tcPr>
          <w:p w14:paraId="7C7F5717" w14:textId="790E3957" w:rsidR="00DF6F76" w:rsidRPr="005C20C9" w:rsidRDefault="00DF6F76" w:rsidP="00497111">
            <w:pPr>
              <w:spacing w:line="360" w:lineRule="auto"/>
              <w:jc w:val="right"/>
              <w:rPr>
                <w:rFonts w:cs="Arial"/>
                <w:b/>
                <w:bCs/>
              </w:rPr>
            </w:pPr>
          </w:p>
        </w:tc>
      </w:tr>
    </w:tbl>
    <w:p w14:paraId="7C7F571B" w14:textId="77777777" w:rsidR="00D66C69" w:rsidRDefault="00D66C69"/>
    <w:tbl>
      <w:tblPr>
        <w:tblStyle w:val="TableGrid"/>
        <w:tblW w:w="4954" w:type="pct"/>
        <w:tblLook w:val="04A0" w:firstRow="1" w:lastRow="0" w:firstColumn="1" w:lastColumn="0" w:noHBand="0" w:noVBand="1"/>
      </w:tblPr>
      <w:tblGrid>
        <w:gridCol w:w="7374"/>
        <w:gridCol w:w="1890"/>
      </w:tblGrid>
      <w:tr w:rsidR="0091365A" w:rsidRPr="00491C91" w14:paraId="7C7F571E" w14:textId="77777777" w:rsidTr="00CD660F">
        <w:trPr>
          <w:trHeight w:val="413"/>
        </w:trPr>
        <w:tc>
          <w:tcPr>
            <w:tcW w:w="3980" w:type="pct"/>
            <w:shd w:val="clear" w:color="auto" w:fill="B8CCE4" w:themeFill="accent1" w:themeFillTint="66"/>
            <w:vAlign w:val="center"/>
          </w:tcPr>
          <w:p w14:paraId="7C7F571C" w14:textId="77777777" w:rsidR="0091365A" w:rsidRPr="00D66C69" w:rsidRDefault="0091365A" w:rsidP="0002664A">
            <w:pPr>
              <w:rPr>
                <w:rFonts w:cs="Arial"/>
                <w:b/>
                <w:bCs/>
                <w:sz w:val="24"/>
                <w:szCs w:val="24"/>
              </w:rPr>
            </w:pPr>
            <w:r w:rsidRPr="00D66C69">
              <w:rPr>
                <w:rFonts w:cs="Arial"/>
                <w:b/>
                <w:bCs/>
                <w:sz w:val="24"/>
                <w:szCs w:val="24"/>
              </w:rPr>
              <w:t>TOTAL BUDGET</w:t>
            </w:r>
          </w:p>
        </w:tc>
        <w:tc>
          <w:tcPr>
            <w:tcW w:w="1020" w:type="pct"/>
            <w:shd w:val="clear" w:color="auto" w:fill="B8CCE4" w:themeFill="accent1" w:themeFillTint="66"/>
            <w:vAlign w:val="center"/>
          </w:tcPr>
          <w:p w14:paraId="7C7F571D" w14:textId="61DDDB4F" w:rsidR="0091365A" w:rsidRPr="00D66C69" w:rsidRDefault="00016B6B" w:rsidP="00CD660F">
            <w:pPr>
              <w:rPr>
                <w:rFonts w:cs="Arial"/>
                <w:b/>
                <w:bCs/>
                <w:sz w:val="24"/>
                <w:szCs w:val="24"/>
              </w:rPr>
            </w:pPr>
            <w:r>
              <w:rPr>
                <w:rFonts w:cs="Arial"/>
                <w:b/>
                <w:bCs/>
                <w:sz w:val="24"/>
                <w:szCs w:val="24"/>
              </w:rPr>
              <w:t>$</w:t>
            </w:r>
          </w:p>
        </w:tc>
      </w:tr>
      <w:tr w:rsidR="00CD660F" w14:paraId="7C7F5727" w14:textId="77777777" w:rsidTr="00CD660F">
        <w:tc>
          <w:tcPr>
            <w:tcW w:w="3980" w:type="pct"/>
          </w:tcPr>
          <w:p w14:paraId="7C7F5723" w14:textId="77777777" w:rsidR="00CD660F" w:rsidRDefault="00CD660F"/>
        </w:tc>
        <w:tc>
          <w:tcPr>
            <w:tcW w:w="1020" w:type="pct"/>
            <w:shd w:val="clear" w:color="auto" w:fill="DBE5F1" w:themeFill="accent1" w:themeFillTint="33"/>
          </w:tcPr>
          <w:p w14:paraId="7C7F5724" w14:textId="77777777" w:rsidR="00CD660F" w:rsidRDefault="00CD660F"/>
        </w:tc>
      </w:tr>
      <w:tr w:rsidR="00CD660F" w14:paraId="7C7F572C" w14:textId="77777777" w:rsidTr="00CD660F">
        <w:tc>
          <w:tcPr>
            <w:tcW w:w="3980" w:type="pct"/>
          </w:tcPr>
          <w:p w14:paraId="69D5844E" w14:textId="77777777" w:rsidR="00CD660F" w:rsidRPr="005F1ECE" w:rsidRDefault="00CD660F">
            <w:pPr>
              <w:rPr>
                <w:b/>
                <w:sz w:val="24"/>
                <w:szCs w:val="24"/>
              </w:rPr>
            </w:pPr>
            <w:r w:rsidRPr="005F1ECE">
              <w:rPr>
                <w:b/>
                <w:sz w:val="24"/>
                <w:szCs w:val="24"/>
              </w:rPr>
              <w:t>TOTALS:</w:t>
            </w:r>
          </w:p>
          <w:p w14:paraId="7C7F5728" w14:textId="77777777" w:rsidR="00CD660F" w:rsidRPr="005F1ECE" w:rsidRDefault="00CD660F">
            <w:pPr>
              <w:rPr>
                <w:b/>
                <w:sz w:val="24"/>
                <w:szCs w:val="24"/>
              </w:rPr>
            </w:pPr>
          </w:p>
        </w:tc>
        <w:tc>
          <w:tcPr>
            <w:tcW w:w="1020" w:type="pct"/>
            <w:shd w:val="clear" w:color="auto" w:fill="DBE5F1" w:themeFill="accent1" w:themeFillTint="33"/>
          </w:tcPr>
          <w:p w14:paraId="7C7F5729" w14:textId="3571C42C" w:rsidR="00CD660F" w:rsidRPr="005F1ECE" w:rsidRDefault="00CD660F" w:rsidP="004868CB">
            <w:pPr>
              <w:jc w:val="right"/>
              <w:rPr>
                <w:b/>
                <w:sz w:val="24"/>
                <w:szCs w:val="24"/>
              </w:rPr>
            </w:pPr>
          </w:p>
        </w:tc>
      </w:tr>
    </w:tbl>
    <w:p w14:paraId="7C7F5732" w14:textId="06546529" w:rsidR="00966868" w:rsidRDefault="00B016BA" w:rsidP="00E81558">
      <w:pPr>
        <w:rPr>
          <w:b/>
          <w:sz w:val="24"/>
          <w:szCs w:val="24"/>
        </w:rPr>
      </w:pPr>
      <w:r w:rsidRPr="009F2EE8">
        <w:rPr>
          <w:b/>
          <w:color w:val="FF0000"/>
          <w:sz w:val="20"/>
          <w:szCs w:val="20"/>
        </w:rPr>
        <w:t xml:space="preserve"> </w:t>
      </w:r>
    </w:p>
    <w:sectPr w:rsidR="00966868" w:rsidSect="00BB3A4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9DB82" w14:textId="77777777" w:rsidR="00F90609" w:rsidRDefault="00F90609" w:rsidP="00B72381">
      <w:pPr>
        <w:spacing w:after="0" w:line="240" w:lineRule="auto"/>
      </w:pPr>
      <w:r>
        <w:separator/>
      </w:r>
    </w:p>
  </w:endnote>
  <w:endnote w:type="continuationSeparator" w:id="0">
    <w:p w14:paraId="483C29C2" w14:textId="77777777" w:rsidR="00F90609" w:rsidRDefault="00F90609" w:rsidP="00B72381">
      <w:pPr>
        <w:spacing w:after="0" w:line="240" w:lineRule="auto"/>
      </w:pPr>
      <w:r>
        <w:continuationSeparator/>
      </w:r>
    </w:p>
  </w:endnote>
  <w:endnote w:type="continuationNotice" w:id="1">
    <w:p w14:paraId="6C2D32F7" w14:textId="77777777" w:rsidR="00F90609" w:rsidRDefault="00F90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1DB4" w14:textId="77777777" w:rsidR="006F5961" w:rsidRDefault="006F59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15184329"/>
      <w:docPartObj>
        <w:docPartGallery w:val="Page Numbers (Bottom of Page)"/>
        <w:docPartUnique/>
      </w:docPartObj>
    </w:sdtPr>
    <w:sdtEndPr/>
    <w:sdtContent>
      <w:sdt>
        <w:sdtPr>
          <w:rPr>
            <w:sz w:val="18"/>
            <w:szCs w:val="18"/>
          </w:rPr>
          <w:id w:val="565050523"/>
          <w:docPartObj>
            <w:docPartGallery w:val="Page Numbers (Top of Page)"/>
            <w:docPartUnique/>
          </w:docPartObj>
        </w:sdtPr>
        <w:sdtEndPr/>
        <w:sdtContent>
          <w:p w14:paraId="7C7F5737" w14:textId="7707F19E" w:rsidR="00AD4CCE" w:rsidRDefault="00AD4CCE" w:rsidP="00D66C69">
            <w:pPr>
              <w:pStyle w:val="Footer"/>
              <w:rPr>
                <w:b/>
                <w:sz w:val="18"/>
                <w:szCs w:val="18"/>
              </w:rPr>
            </w:pPr>
            <w:r>
              <w:rPr>
                <w:sz w:val="18"/>
                <w:szCs w:val="18"/>
              </w:rPr>
              <w:t>BUDGET JUSTIFICATION NARRATIVE – TEMPLATE</w:t>
            </w:r>
            <w:r>
              <w:rPr>
                <w:sz w:val="18"/>
                <w:szCs w:val="18"/>
              </w:rPr>
              <w:tab/>
            </w:r>
            <w:r>
              <w:rPr>
                <w:sz w:val="18"/>
                <w:szCs w:val="18"/>
              </w:rPr>
              <w:tab/>
            </w:r>
            <w:r w:rsidRPr="0071342D">
              <w:rPr>
                <w:sz w:val="18"/>
                <w:szCs w:val="18"/>
              </w:rPr>
              <w:t xml:space="preserve">Page </w:t>
            </w:r>
            <w:r w:rsidRPr="0071342D">
              <w:rPr>
                <w:b/>
                <w:sz w:val="18"/>
                <w:szCs w:val="18"/>
              </w:rPr>
              <w:fldChar w:fldCharType="begin"/>
            </w:r>
            <w:r w:rsidRPr="0071342D">
              <w:rPr>
                <w:b/>
                <w:sz w:val="18"/>
                <w:szCs w:val="18"/>
              </w:rPr>
              <w:instrText xml:space="preserve"> PAGE </w:instrText>
            </w:r>
            <w:r w:rsidRPr="0071342D">
              <w:rPr>
                <w:b/>
                <w:sz w:val="18"/>
                <w:szCs w:val="18"/>
              </w:rPr>
              <w:fldChar w:fldCharType="separate"/>
            </w:r>
            <w:r w:rsidR="00043EA1">
              <w:rPr>
                <w:b/>
                <w:noProof/>
                <w:sz w:val="18"/>
                <w:szCs w:val="18"/>
              </w:rPr>
              <w:t>1</w:t>
            </w:r>
            <w:r w:rsidRPr="0071342D">
              <w:rPr>
                <w:b/>
                <w:sz w:val="18"/>
                <w:szCs w:val="18"/>
              </w:rPr>
              <w:fldChar w:fldCharType="end"/>
            </w:r>
            <w:r w:rsidRPr="0071342D">
              <w:rPr>
                <w:sz w:val="18"/>
                <w:szCs w:val="18"/>
              </w:rPr>
              <w:t xml:space="preserve"> of </w:t>
            </w:r>
            <w:r w:rsidRPr="0071342D">
              <w:rPr>
                <w:b/>
                <w:sz w:val="18"/>
                <w:szCs w:val="18"/>
              </w:rPr>
              <w:fldChar w:fldCharType="begin"/>
            </w:r>
            <w:r w:rsidRPr="0071342D">
              <w:rPr>
                <w:b/>
                <w:sz w:val="18"/>
                <w:szCs w:val="18"/>
              </w:rPr>
              <w:instrText xml:space="preserve"> NUMPAGES  </w:instrText>
            </w:r>
            <w:r w:rsidRPr="0071342D">
              <w:rPr>
                <w:b/>
                <w:sz w:val="18"/>
                <w:szCs w:val="18"/>
              </w:rPr>
              <w:fldChar w:fldCharType="separate"/>
            </w:r>
            <w:r w:rsidR="00043EA1">
              <w:rPr>
                <w:b/>
                <w:noProof/>
                <w:sz w:val="18"/>
                <w:szCs w:val="18"/>
              </w:rPr>
              <w:t>13</w:t>
            </w:r>
            <w:r w:rsidRPr="0071342D">
              <w:rPr>
                <w:b/>
                <w:sz w:val="18"/>
                <w:szCs w:val="18"/>
              </w:rPr>
              <w:fldChar w:fldCharType="end"/>
            </w:r>
          </w:p>
          <w:p w14:paraId="7B520582" w14:textId="223D92D0" w:rsidR="00AD4CCE" w:rsidRDefault="00AD4CCE" w:rsidP="00D66C69">
            <w:pPr>
              <w:pStyle w:val="Footer"/>
              <w:rPr>
                <w:sz w:val="18"/>
                <w:szCs w:val="18"/>
              </w:rPr>
            </w:pPr>
            <w:r>
              <w:rPr>
                <w:sz w:val="18"/>
                <w:szCs w:val="18"/>
              </w:rPr>
              <w:t xml:space="preserve">VERSION </w:t>
            </w:r>
            <w:r w:rsidR="00E72D5D">
              <w:rPr>
                <w:sz w:val="18"/>
                <w:szCs w:val="18"/>
              </w:rPr>
              <w:t>3</w:t>
            </w:r>
            <w:r>
              <w:rPr>
                <w:sz w:val="18"/>
                <w:szCs w:val="18"/>
              </w:rPr>
              <w:t>.0</w:t>
            </w:r>
          </w:p>
          <w:p w14:paraId="7C7F5738" w14:textId="2F3604EA" w:rsidR="00AD4CCE" w:rsidRPr="0071342D" w:rsidRDefault="004D0654" w:rsidP="00D66C69">
            <w:pPr>
              <w:pStyle w:val="Footer"/>
              <w:rPr>
                <w:sz w:val="18"/>
                <w:szCs w:val="18"/>
              </w:rPr>
            </w:pPr>
            <w:r>
              <w:rPr>
                <w:b/>
                <w:sz w:val="18"/>
                <w:szCs w:val="18"/>
              </w:rPr>
              <w:t>01.</w:t>
            </w:r>
            <w:r w:rsidR="006F5961">
              <w:rPr>
                <w:b/>
                <w:sz w:val="18"/>
                <w:szCs w:val="18"/>
              </w:rPr>
              <w:t>16</w:t>
            </w:r>
            <w:r>
              <w:rPr>
                <w:b/>
                <w:sz w:val="18"/>
                <w:szCs w:val="18"/>
              </w:rPr>
              <w:t>.2024</w:t>
            </w:r>
          </w:p>
        </w:sdtContent>
      </w:sdt>
    </w:sdtContent>
  </w:sdt>
  <w:p w14:paraId="7C7F5739" w14:textId="77777777" w:rsidR="00AD4CCE" w:rsidRDefault="00AD4C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AAA73" w14:textId="77777777" w:rsidR="006F5961" w:rsidRDefault="006F5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D7FEC" w14:textId="77777777" w:rsidR="00F90609" w:rsidRDefault="00F90609" w:rsidP="00B72381">
      <w:pPr>
        <w:spacing w:after="0" w:line="240" w:lineRule="auto"/>
      </w:pPr>
      <w:r>
        <w:separator/>
      </w:r>
    </w:p>
  </w:footnote>
  <w:footnote w:type="continuationSeparator" w:id="0">
    <w:p w14:paraId="52D2C2F1" w14:textId="77777777" w:rsidR="00F90609" w:rsidRDefault="00F90609" w:rsidP="00B72381">
      <w:pPr>
        <w:spacing w:after="0" w:line="240" w:lineRule="auto"/>
      </w:pPr>
      <w:r>
        <w:continuationSeparator/>
      </w:r>
    </w:p>
  </w:footnote>
  <w:footnote w:type="continuationNotice" w:id="1">
    <w:p w14:paraId="218880E1" w14:textId="77777777" w:rsidR="00F90609" w:rsidRDefault="00F90609">
      <w:pPr>
        <w:spacing w:after="0" w:line="240" w:lineRule="auto"/>
      </w:pPr>
    </w:p>
  </w:footnote>
  <w:footnote w:id="2">
    <w:p w14:paraId="7C7F573A" w14:textId="0EFBE0E6" w:rsidR="00AD4CCE" w:rsidRDefault="00AD4CCE" w:rsidP="00A9343A">
      <w:pPr>
        <w:pStyle w:val="FootnoteText"/>
      </w:pPr>
      <w:r>
        <w:rPr>
          <w:rStyle w:val="FootnoteReference"/>
        </w:rPr>
        <w:footnoteRef/>
      </w:r>
      <w:r>
        <w:t xml:space="preserve"> </w:t>
      </w:r>
      <w:r>
        <w:rPr>
          <w:b/>
          <w:bCs/>
        </w:rPr>
        <w:t>Federal Insurance Contributions Act (FICA) tax</w:t>
      </w:r>
      <w:r>
        <w:t xml:space="preserve"> is a U.S. federal payroll tax imposed on both employees and employers to fund Social Security and Medicare programs.</w:t>
      </w:r>
    </w:p>
  </w:footnote>
  <w:footnote w:id="3">
    <w:p w14:paraId="7C7F573B" w14:textId="77777777" w:rsidR="00AD4CCE" w:rsidRDefault="00AD4CCE" w:rsidP="00A9343A">
      <w:pPr>
        <w:pStyle w:val="FootnoteText"/>
      </w:pPr>
      <w:r>
        <w:rPr>
          <w:rStyle w:val="FootnoteReference"/>
        </w:rPr>
        <w:footnoteRef/>
      </w:r>
      <w:r>
        <w:t xml:space="preserve"> </w:t>
      </w:r>
      <w:r w:rsidRPr="00F7656E">
        <w:rPr>
          <w:b/>
        </w:rPr>
        <w:t>State Unemployment Tax Authority</w:t>
      </w:r>
      <w:r>
        <w:rPr>
          <w:b/>
        </w:rPr>
        <w:t xml:space="preserve"> (SUTA)</w:t>
      </w:r>
      <w:r>
        <w:t xml:space="preserve"> is a form of payroll tax that all states require employers to pay for their employees.</w:t>
      </w:r>
    </w:p>
  </w:footnote>
  <w:footnote w:id="4">
    <w:p w14:paraId="7C7F573C" w14:textId="77777777" w:rsidR="00AD4CCE" w:rsidRDefault="00AD4CCE" w:rsidP="00A9343A">
      <w:pPr>
        <w:pStyle w:val="FootnoteText"/>
      </w:pPr>
      <w:r>
        <w:rPr>
          <w:rStyle w:val="FootnoteReference"/>
        </w:rPr>
        <w:footnoteRef/>
      </w:r>
      <w:r>
        <w:t xml:space="preserve"> </w:t>
      </w:r>
      <w:r w:rsidRPr="00F7656E">
        <w:rPr>
          <w:rFonts w:cs="Arial"/>
          <w:b/>
        </w:rPr>
        <w:t xml:space="preserve">Medicare </w:t>
      </w:r>
      <w:r w:rsidRPr="00F7656E">
        <w:rPr>
          <w:rFonts w:cs="Arial"/>
        </w:rPr>
        <w:t>withholding is a payroll tax used to fund Medicare, which is part of the Social Security program. Employers withhold Medicare tax money from all employee wages and send it to the Internal Revenue Service. The tax amount withheld is noted on payroll stubs and end-of-year tax documents.</w:t>
      </w:r>
    </w:p>
  </w:footnote>
  <w:footnote w:id="5">
    <w:p w14:paraId="7C7F573D" w14:textId="77777777" w:rsidR="00AD4CCE" w:rsidRPr="00BF42A8" w:rsidRDefault="00AD4CCE" w:rsidP="00A9343A">
      <w:pPr>
        <w:pStyle w:val="FootnoteText"/>
        <w:rPr>
          <w:sz w:val="22"/>
        </w:rPr>
      </w:pPr>
      <w:r>
        <w:rPr>
          <w:rStyle w:val="FootnoteReference"/>
        </w:rPr>
        <w:footnoteRef/>
      </w:r>
      <w:r>
        <w:t xml:space="preserve"> </w:t>
      </w:r>
      <w:r w:rsidRPr="00BF42A8">
        <w:rPr>
          <w:rFonts w:eastAsia="Times New Roman" w:cs="Arial"/>
          <w:b/>
          <w:szCs w:val="18"/>
        </w:rPr>
        <w:t>Workers' Compensation Insurance</w:t>
      </w:r>
      <w:r w:rsidRPr="00BF42A8">
        <w:rPr>
          <w:rFonts w:eastAsia="Times New Roman" w:cs="Arial"/>
          <w:szCs w:val="18"/>
        </w:rPr>
        <w:t xml:space="preserve"> is a requirement for all employers that have more than one employee. It is a no-fault system under which injured employees receive benefits in connection with work-related injuries or occupational illness. It is paid entirely by the employer. No payroll deductions are taken out of individual employees' paychecks.</w:t>
      </w:r>
    </w:p>
  </w:footnote>
  <w:footnote w:id="6">
    <w:p w14:paraId="7C7F573E" w14:textId="4C105022" w:rsidR="00AD4CCE" w:rsidRDefault="00AD4CCE" w:rsidP="00A9343A">
      <w:pPr>
        <w:pStyle w:val="EndnoteText"/>
      </w:pPr>
      <w:r>
        <w:rPr>
          <w:rStyle w:val="FootnoteReference"/>
        </w:rPr>
        <w:footnoteRef/>
      </w:r>
      <w:r>
        <w:t xml:space="preserve"> </w:t>
      </w:r>
      <w:r w:rsidRPr="00900D0B">
        <w:rPr>
          <w:b/>
        </w:rPr>
        <w:t>Retirement</w:t>
      </w:r>
      <w:r>
        <w:t xml:space="preserve"> can include pension plans, Individual Retirement Accounts (IRA), 401K</w:t>
      </w:r>
      <w:ins w:id="0" w:author="Clemons, Melanie (ACF)" w:date="2024-02-01T09:07:00Z">
        <w:r w:rsidR="00554291">
          <w:t>,</w:t>
        </w:r>
      </w:ins>
      <w:r>
        <w:t xml:space="preserve"> or other retirement plans where the employee contributes to the plan and the employer contributes a specific percentage in addition to the employee.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1C1FD" w14:textId="77777777" w:rsidR="006F5961" w:rsidRDefault="006F59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D4E0" w14:textId="7AA1C264" w:rsidR="00AD4CCE" w:rsidRDefault="00AD4CCE" w:rsidP="00CE67D3">
    <w:pPr>
      <w:pStyle w:val="Header"/>
      <w:jc w:val="right"/>
    </w:pPr>
    <w:r>
      <w:t xml:space="preserve">OMB #: </w:t>
    </w:r>
    <w:r w:rsidR="00043EA1">
      <w:t>0970-0548</w:t>
    </w:r>
  </w:p>
  <w:p w14:paraId="24C46E00" w14:textId="2FAAC114" w:rsidR="00AD4CCE" w:rsidRDefault="00AD4CCE" w:rsidP="00CE67D3">
    <w:pPr>
      <w:pStyle w:val="Header"/>
      <w:jc w:val="right"/>
    </w:pPr>
    <w:r>
      <w:t>Expiration Date:</w:t>
    </w:r>
    <w:r w:rsidR="00043EA1">
      <w:t xml:space="preserve"> </w:t>
    </w:r>
    <w:r w:rsidR="00E72E7A">
      <w:t>05/31/2026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1E355" w14:textId="77777777" w:rsidR="006F5961" w:rsidRDefault="006F5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D23"/>
    <w:multiLevelType w:val="hybridMultilevel"/>
    <w:tmpl w:val="38E4E7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F17B6"/>
    <w:multiLevelType w:val="hybridMultilevel"/>
    <w:tmpl w:val="AB4E4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07AE1"/>
    <w:multiLevelType w:val="hybridMultilevel"/>
    <w:tmpl w:val="BECACCA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1D5545"/>
    <w:multiLevelType w:val="hybridMultilevel"/>
    <w:tmpl w:val="FED6DE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A2954"/>
    <w:multiLevelType w:val="hybridMultilevel"/>
    <w:tmpl w:val="70640D8C"/>
    <w:lvl w:ilvl="0" w:tplc="04090001">
      <w:start w:val="1"/>
      <w:numFmt w:val="bullet"/>
      <w:lvlText w:val=""/>
      <w:lvlJc w:val="left"/>
      <w:pPr>
        <w:ind w:left="731" w:hanging="360"/>
      </w:pPr>
      <w:rPr>
        <w:rFonts w:ascii="Symbol" w:hAnsi="Symbol" w:hint="default"/>
      </w:rPr>
    </w:lvl>
    <w:lvl w:ilvl="1" w:tplc="04090003" w:tentative="1">
      <w:start w:val="1"/>
      <w:numFmt w:val="bullet"/>
      <w:lvlText w:val="o"/>
      <w:lvlJc w:val="left"/>
      <w:pPr>
        <w:ind w:left="1451" w:hanging="360"/>
      </w:pPr>
      <w:rPr>
        <w:rFonts w:ascii="Courier New" w:hAnsi="Courier New" w:cs="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cs="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cs="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5" w15:restartNumberingAfterBreak="0">
    <w:nsid w:val="14DF56E5"/>
    <w:multiLevelType w:val="hybridMultilevel"/>
    <w:tmpl w:val="DD46596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A6A"/>
    <w:multiLevelType w:val="hybridMultilevel"/>
    <w:tmpl w:val="D18A2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A4197"/>
    <w:multiLevelType w:val="hybridMultilevel"/>
    <w:tmpl w:val="EA043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F2172"/>
    <w:multiLevelType w:val="hybridMultilevel"/>
    <w:tmpl w:val="9230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C58A5"/>
    <w:multiLevelType w:val="hybridMultilevel"/>
    <w:tmpl w:val="050E59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601288"/>
    <w:multiLevelType w:val="hybridMultilevel"/>
    <w:tmpl w:val="E0C6C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C34819"/>
    <w:multiLevelType w:val="hybridMultilevel"/>
    <w:tmpl w:val="58CE5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4E611F2"/>
    <w:multiLevelType w:val="hybridMultilevel"/>
    <w:tmpl w:val="26D62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417FC7"/>
    <w:multiLevelType w:val="hybridMultilevel"/>
    <w:tmpl w:val="B308A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1E46B9"/>
    <w:multiLevelType w:val="hybridMultilevel"/>
    <w:tmpl w:val="75860198"/>
    <w:lvl w:ilvl="0" w:tplc="9454E900">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0E5753"/>
    <w:multiLevelType w:val="hybridMultilevel"/>
    <w:tmpl w:val="A67ED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474CA6"/>
    <w:multiLevelType w:val="hybridMultilevel"/>
    <w:tmpl w:val="D338A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C867D4"/>
    <w:multiLevelType w:val="hybridMultilevel"/>
    <w:tmpl w:val="0FE05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BA5550"/>
    <w:multiLevelType w:val="hybridMultilevel"/>
    <w:tmpl w:val="383A5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301D1D"/>
    <w:multiLevelType w:val="hybridMultilevel"/>
    <w:tmpl w:val="4CC4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6860297">
    <w:abstractNumId w:val="17"/>
  </w:num>
  <w:num w:numId="2" w16cid:durableId="848563908">
    <w:abstractNumId w:val="8"/>
  </w:num>
  <w:num w:numId="3" w16cid:durableId="1275751913">
    <w:abstractNumId w:val="16"/>
  </w:num>
  <w:num w:numId="4" w16cid:durableId="1611010430">
    <w:abstractNumId w:val="1"/>
  </w:num>
  <w:num w:numId="5" w16cid:durableId="320818965">
    <w:abstractNumId w:val="2"/>
    <w:lvlOverride w:ilvl="0">
      <w:startOverride w:val="1"/>
    </w:lvlOverride>
    <w:lvlOverride w:ilvl="1"/>
    <w:lvlOverride w:ilvl="2"/>
    <w:lvlOverride w:ilvl="3"/>
    <w:lvlOverride w:ilvl="4"/>
    <w:lvlOverride w:ilvl="5"/>
    <w:lvlOverride w:ilvl="6"/>
    <w:lvlOverride w:ilvl="7"/>
    <w:lvlOverride w:ilvl="8"/>
  </w:num>
  <w:num w:numId="6" w16cid:durableId="191650883">
    <w:abstractNumId w:val="11"/>
  </w:num>
  <w:num w:numId="7" w16cid:durableId="918634123">
    <w:abstractNumId w:val="2"/>
  </w:num>
  <w:num w:numId="8" w16cid:durableId="1801218012">
    <w:abstractNumId w:val="5"/>
  </w:num>
  <w:num w:numId="9" w16cid:durableId="886646217">
    <w:abstractNumId w:val="7"/>
  </w:num>
  <w:num w:numId="10" w16cid:durableId="1764720192">
    <w:abstractNumId w:val="10"/>
  </w:num>
  <w:num w:numId="11" w16cid:durableId="852301883">
    <w:abstractNumId w:val="15"/>
  </w:num>
  <w:num w:numId="12" w16cid:durableId="1179076388">
    <w:abstractNumId w:val="9"/>
  </w:num>
  <w:num w:numId="13" w16cid:durableId="377823479">
    <w:abstractNumId w:val="0"/>
  </w:num>
  <w:num w:numId="14" w16cid:durableId="1828932742">
    <w:abstractNumId w:val="12"/>
  </w:num>
  <w:num w:numId="15" w16cid:durableId="340087478">
    <w:abstractNumId w:val="6"/>
  </w:num>
  <w:num w:numId="16" w16cid:durableId="36778039">
    <w:abstractNumId w:val="3"/>
  </w:num>
  <w:num w:numId="17" w16cid:durableId="1081025143">
    <w:abstractNumId w:val="18"/>
  </w:num>
  <w:num w:numId="18" w16cid:durableId="695807806">
    <w:abstractNumId w:val="13"/>
  </w:num>
  <w:num w:numId="19" w16cid:durableId="625702227">
    <w:abstractNumId w:val="19"/>
  </w:num>
  <w:num w:numId="20" w16cid:durableId="359286477">
    <w:abstractNumId w:val="14"/>
  </w:num>
  <w:num w:numId="21" w16cid:durableId="75146329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emons, Melanie (ACF)">
    <w15:presenceInfo w15:providerId="AD" w15:userId="S::Melanie.Clemons@acf.hhs.gov::6d9bd33c-b72c-4d3b-8c31-4015b201b4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B4F"/>
    <w:rsid w:val="00003E3C"/>
    <w:rsid w:val="00006862"/>
    <w:rsid w:val="0001162C"/>
    <w:rsid w:val="00011CE7"/>
    <w:rsid w:val="00016B6B"/>
    <w:rsid w:val="00017A2A"/>
    <w:rsid w:val="00026516"/>
    <w:rsid w:val="0002664A"/>
    <w:rsid w:val="00040566"/>
    <w:rsid w:val="00043EA1"/>
    <w:rsid w:val="00054183"/>
    <w:rsid w:val="0005522D"/>
    <w:rsid w:val="00063F80"/>
    <w:rsid w:val="00071D2C"/>
    <w:rsid w:val="000745AE"/>
    <w:rsid w:val="000850DD"/>
    <w:rsid w:val="000A2A03"/>
    <w:rsid w:val="000B03E2"/>
    <w:rsid w:val="000B0897"/>
    <w:rsid w:val="000B264F"/>
    <w:rsid w:val="000B3D5F"/>
    <w:rsid w:val="000C7761"/>
    <w:rsid w:val="000D5CDD"/>
    <w:rsid w:val="000E677A"/>
    <w:rsid w:val="00114C49"/>
    <w:rsid w:val="00117A7C"/>
    <w:rsid w:val="00117B39"/>
    <w:rsid w:val="00124703"/>
    <w:rsid w:val="001256A5"/>
    <w:rsid w:val="0014522D"/>
    <w:rsid w:val="00180584"/>
    <w:rsid w:val="00180FC7"/>
    <w:rsid w:val="0019175A"/>
    <w:rsid w:val="00195465"/>
    <w:rsid w:val="001A096B"/>
    <w:rsid w:val="001B713A"/>
    <w:rsid w:val="001C043F"/>
    <w:rsid w:val="001F21C4"/>
    <w:rsid w:val="001F531B"/>
    <w:rsid w:val="001F54C1"/>
    <w:rsid w:val="0021738D"/>
    <w:rsid w:val="00220C5F"/>
    <w:rsid w:val="002271AB"/>
    <w:rsid w:val="0023686B"/>
    <w:rsid w:val="002421CC"/>
    <w:rsid w:val="0024605A"/>
    <w:rsid w:val="00276279"/>
    <w:rsid w:val="00284B11"/>
    <w:rsid w:val="002B714E"/>
    <w:rsid w:val="002D3036"/>
    <w:rsid w:val="002D5A01"/>
    <w:rsid w:val="002E0B4F"/>
    <w:rsid w:val="002E3733"/>
    <w:rsid w:val="002F457D"/>
    <w:rsid w:val="002F63FF"/>
    <w:rsid w:val="0031120D"/>
    <w:rsid w:val="003129A0"/>
    <w:rsid w:val="00312E30"/>
    <w:rsid w:val="00322BF0"/>
    <w:rsid w:val="003233B5"/>
    <w:rsid w:val="00323B55"/>
    <w:rsid w:val="00344BB0"/>
    <w:rsid w:val="00352F9A"/>
    <w:rsid w:val="00354226"/>
    <w:rsid w:val="003571D6"/>
    <w:rsid w:val="00362495"/>
    <w:rsid w:val="003A566C"/>
    <w:rsid w:val="003D168C"/>
    <w:rsid w:val="003D73C9"/>
    <w:rsid w:val="003E432F"/>
    <w:rsid w:val="003F02D6"/>
    <w:rsid w:val="003F0AA5"/>
    <w:rsid w:val="003F1713"/>
    <w:rsid w:val="003F38FC"/>
    <w:rsid w:val="003F7920"/>
    <w:rsid w:val="00413C1E"/>
    <w:rsid w:val="00413F71"/>
    <w:rsid w:val="0042688F"/>
    <w:rsid w:val="0045715D"/>
    <w:rsid w:val="004634A5"/>
    <w:rsid w:val="004700D9"/>
    <w:rsid w:val="00486808"/>
    <w:rsid w:val="004868CB"/>
    <w:rsid w:val="00497111"/>
    <w:rsid w:val="0049719D"/>
    <w:rsid w:val="004A4C3F"/>
    <w:rsid w:val="004D0654"/>
    <w:rsid w:val="004D1450"/>
    <w:rsid w:val="004D5E16"/>
    <w:rsid w:val="004E0DB2"/>
    <w:rsid w:val="004E3740"/>
    <w:rsid w:val="004E557B"/>
    <w:rsid w:val="004F1D21"/>
    <w:rsid w:val="004F4A69"/>
    <w:rsid w:val="004F53D2"/>
    <w:rsid w:val="0050347E"/>
    <w:rsid w:val="0052632D"/>
    <w:rsid w:val="0053326B"/>
    <w:rsid w:val="00541321"/>
    <w:rsid w:val="005437B5"/>
    <w:rsid w:val="00554291"/>
    <w:rsid w:val="005625E5"/>
    <w:rsid w:val="00562B3F"/>
    <w:rsid w:val="00570BF7"/>
    <w:rsid w:val="005761F2"/>
    <w:rsid w:val="005905C3"/>
    <w:rsid w:val="005963B4"/>
    <w:rsid w:val="005A5A58"/>
    <w:rsid w:val="005B0211"/>
    <w:rsid w:val="005B516F"/>
    <w:rsid w:val="005B6B5C"/>
    <w:rsid w:val="005C1F72"/>
    <w:rsid w:val="005C20C9"/>
    <w:rsid w:val="005C38A5"/>
    <w:rsid w:val="005F1ECE"/>
    <w:rsid w:val="005F7A2B"/>
    <w:rsid w:val="00603E66"/>
    <w:rsid w:val="00613345"/>
    <w:rsid w:val="00614EB1"/>
    <w:rsid w:val="00631661"/>
    <w:rsid w:val="006348E0"/>
    <w:rsid w:val="00635078"/>
    <w:rsid w:val="00643A9E"/>
    <w:rsid w:val="0064408F"/>
    <w:rsid w:val="0065541A"/>
    <w:rsid w:val="0066168A"/>
    <w:rsid w:val="006627AE"/>
    <w:rsid w:val="006640EF"/>
    <w:rsid w:val="00670776"/>
    <w:rsid w:val="00677DA3"/>
    <w:rsid w:val="00683F4B"/>
    <w:rsid w:val="006977F6"/>
    <w:rsid w:val="006A0630"/>
    <w:rsid w:val="006B003A"/>
    <w:rsid w:val="006B603F"/>
    <w:rsid w:val="006C2A99"/>
    <w:rsid w:val="006C7F6E"/>
    <w:rsid w:val="006D44F9"/>
    <w:rsid w:val="006E18B6"/>
    <w:rsid w:val="006E3F0E"/>
    <w:rsid w:val="006E55D1"/>
    <w:rsid w:val="006F2164"/>
    <w:rsid w:val="006F41DC"/>
    <w:rsid w:val="006F4649"/>
    <w:rsid w:val="006F5961"/>
    <w:rsid w:val="007043E1"/>
    <w:rsid w:val="0071342D"/>
    <w:rsid w:val="00726433"/>
    <w:rsid w:val="00727994"/>
    <w:rsid w:val="00732C32"/>
    <w:rsid w:val="007545EA"/>
    <w:rsid w:val="007565F2"/>
    <w:rsid w:val="00776DE9"/>
    <w:rsid w:val="00780639"/>
    <w:rsid w:val="00780C8A"/>
    <w:rsid w:val="00792AAB"/>
    <w:rsid w:val="007B304A"/>
    <w:rsid w:val="007B335A"/>
    <w:rsid w:val="007B6E5E"/>
    <w:rsid w:val="007C1CD0"/>
    <w:rsid w:val="007C757F"/>
    <w:rsid w:val="007D38CD"/>
    <w:rsid w:val="007D653F"/>
    <w:rsid w:val="007D654F"/>
    <w:rsid w:val="007F15BB"/>
    <w:rsid w:val="007F5577"/>
    <w:rsid w:val="0080222E"/>
    <w:rsid w:val="00807427"/>
    <w:rsid w:val="008137E4"/>
    <w:rsid w:val="008212D2"/>
    <w:rsid w:val="00840152"/>
    <w:rsid w:val="00856A0F"/>
    <w:rsid w:val="00875772"/>
    <w:rsid w:val="00875C54"/>
    <w:rsid w:val="00876274"/>
    <w:rsid w:val="008A2FD3"/>
    <w:rsid w:val="008A4B52"/>
    <w:rsid w:val="008B7AB6"/>
    <w:rsid w:val="008C0566"/>
    <w:rsid w:val="008C6AF8"/>
    <w:rsid w:val="008D32F8"/>
    <w:rsid w:val="008D7395"/>
    <w:rsid w:val="008D76F4"/>
    <w:rsid w:val="008E48AA"/>
    <w:rsid w:val="008E554D"/>
    <w:rsid w:val="008F2953"/>
    <w:rsid w:val="00900D0B"/>
    <w:rsid w:val="00904A16"/>
    <w:rsid w:val="00912444"/>
    <w:rsid w:val="0091365A"/>
    <w:rsid w:val="009139F5"/>
    <w:rsid w:val="00920D7B"/>
    <w:rsid w:val="0092467A"/>
    <w:rsid w:val="00924DF3"/>
    <w:rsid w:val="00950EEB"/>
    <w:rsid w:val="00966868"/>
    <w:rsid w:val="00970151"/>
    <w:rsid w:val="00970F6F"/>
    <w:rsid w:val="00971532"/>
    <w:rsid w:val="0097743E"/>
    <w:rsid w:val="00980C4D"/>
    <w:rsid w:val="00985B0B"/>
    <w:rsid w:val="00990204"/>
    <w:rsid w:val="00995481"/>
    <w:rsid w:val="009A6FB4"/>
    <w:rsid w:val="009A7243"/>
    <w:rsid w:val="009B00A0"/>
    <w:rsid w:val="009C52F0"/>
    <w:rsid w:val="009C64D9"/>
    <w:rsid w:val="009D43D1"/>
    <w:rsid w:val="009D51DA"/>
    <w:rsid w:val="009E1F4F"/>
    <w:rsid w:val="00A04837"/>
    <w:rsid w:val="00A04C1D"/>
    <w:rsid w:val="00A06BD1"/>
    <w:rsid w:val="00A1792E"/>
    <w:rsid w:val="00A43AF4"/>
    <w:rsid w:val="00A43D62"/>
    <w:rsid w:val="00A60D5D"/>
    <w:rsid w:val="00A7459A"/>
    <w:rsid w:val="00A846AD"/>
    <w:rsid w:val="00A9343A"/>
    <w:rsid w:val="00AA33A1"/>
    <w:rsid w:val="00AA5839"/>
    <w:rsid w:val="00AB3C2A"/>
    <w:rsid w:val="00AB3DF6"/>
    <w:rsid w:val="00AB68AE"/>
    <w:rsid w:val="00AB6AD2"/>
    <w:rsid w:val="00AC0273"/>
    <w:rsid w:val="00AC1C4A"/>
    <w:rsid w:val="00AC40A7"/>
    <w:rsid w:val="00AD1B47"/>
    <w:rsid w:val="00AD220D"/>
    <w:rsid w:val="00AD347D"/>
    <w:rsid w:val="00AD4CCE"/>
    <w:rsid w:val="00AF4185"/>
    <w:rsid w:val="00B016BA"/>
    <w:rsid w:val="00B3079F"/>
    <w:rsid w:val="00B6472D"/>
    <w:rsid w:val="00B66ADC"/>
    <w:rsid w:val="00B71925"/>
    <w:rsid w:val="00B72381"/>
    <w:rsid w:val="00B72469"/>
    <w:rsid w:val="00B7310D"/>
    <w:rsid w:val="00B748F4"/>
    <w:rsid w:val="00B84422"/>
    <w:rsid w:val="00BB357C"/>
    <w:rsid w:val="00BB3A46"/>
    <w:rsid w:val="00BB7D73"/>
    <w:rsid w:val="00BC0776"/>
    <w:rsid w:val="00BE1800"/>
    <w:rsid w:val="00BE30D6"/>
    <w:rsid w:val="00BF1F97"/>
    <w:rsid w:val="00BF3974"/>
    <w:rsid w:val="00BF42A8"/>
    <w:rsid w:val="00BF7F20"/>
    <w:rsid w:val="00C220E9"/>
    <w:rsid w:val="00C42997"/>
    <w:rsid w:val="00C5266D"/>
    <w:rsid w:val="00C73C51"/>
    <w:rsid w:val="00C76A43"/>
    <w:rsid w:val="00C945DB"/>
    <w:rsid w:val="00CD660F"/>
    <w:rsid w:val="00CE67D3"/>
    <w:rsid w:val="00D22E9F"/>
    <w:rsid w:val="00D25AA5"/>
    <w:rsid w:val="00D4568B"/>
    <w:rsid w:val="00D617FD"/>
    <w:rsid w:val="00D63381"/>
    <w:rsid w:val="00D63F35"/>
    <w:rsid w:val="00D66C69"/>
    <w:rsid w:val="00D771D0"/>
    <w:rsid w:val="00D80AC4"/>
    <w:rsid w:val="00D83979"/>
    <w:rsid w:val="00D86B65"/>
    <w:rsid w:val="00D95D26"/>
    <w:rsid w:val="00DA4DAD"/>
    <w:rsid w:val="00DA5C0C"/>
    <w:rsid w:val="00DB3261"/>
    <w:rsid w:val="00DB5C88"/>
    <w:rsid w:val="00DC53E2"/>
    <w:rsid w:val="00DD1D58"/>
    <w:rsid w:val="00DE1616"/>
    <w:rsid w:val="00DE419B"/>
    <w:rsid w:val="00DE5C7E"/>
    <w:rsid w:val="00DF6F76"/>
    <w:rsid w:val="00E4118F"/>
    <w:rsid w:val="00E55D23"/>
    <w:rsid w:val="00E56334"/>
    <w:rsid w:val="00E61604"/>
    <w:rsid w:val="00E72D5D"/>
    <w:rsid w:val="00E72E7A"/>
    <w:rsid w:val="00E74C54"/>
    <w:rsid w:val="00E81558"/>
    <w:rsid w:val="00E81707"/>
    <w:rsid w:val="00E911FA"/>
    <w:rsid w:val="00EA3CD0"/>
    <w:rsid w:val="00EA3EA8"/>
    <w:rsid w:val="00EA43FE"/>
    <w:rsid w:val="00EA5FE4"/>
    <w:rsid w:val="00EC0517"/>
    <w:rsid w:val="00EC3107"/>
    <w:rsid w:val="00EC4826"/>
    <w:rsid w:val="00ED2F05"/>
    <w:rsid w:val="00ED3FB1"/>
    <w:rsid w:val="00EF581B"/>
    <w:rsid w:val="00F17701"/>
    <w:rsid w:val="00F27427"/>
    <w:rsid w:val="00F27C71"/>
    <w:rsid w:val="00F30AC5"/>
    <w:rsid w:val="00F32D22"/>
    <w:rsid w:val="00F368D6"/>
    <w:rsid w:val="00F6078E"/>
    <w:rsid w:val="00F67AD0"/>
    <w:rsid w:val="00F7656E"/>
    <w:rsid w:val="00F81868"/>
    <w:rsid w:val="00F90035"/>
    <w:rsid w:val="00F90609"/>
    <w:rsid w:val="00FA09AA"/>
    <w:rsid w:val="00FB0400"/>
    <w:rsid w:val="00FB0473"/>
    <w:rsid w:val="00FB75C2"/>
    <w:rsid w:val="00FD30A2"/>
    <w:rsid w:val="00FF1EF1"/>
    <w:rsid w:val="00FF7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F5399"/>
  <w15:docId w15:val="{9EE2B9E9-1AE2-4469-92A3-038233252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04C1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04C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0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0B4F"/>
    <w:pPr>
      <w:spacing w:after="0" w:line="240" w:lineRule="auto"/>
    </w:pPr>
  </w:style>
  <w:style w:type="character" w:customStyle="1" w:styleId="st1">
    <w:name w:val="st1"/>
    <w:basedOn w:val="DefaultParagraphFont"/>
    <w:rsid w:val="00114C49"/>
  </w:style>
  <w:style w:type="paragraph" w:styleId="EndnoteText">
    <w:name w:val="endnote text"/>
    <w:basedOn w:val="Normal"/>
    <w:link w:val="EndnoteTextChar"/>
    <w:uiPriority w:val="99"/>
    <w:unhideWhenUsed/>
    <w:rsid w:val="00B72381"/>
    <w:pPr>
      <w:spacing w:after="0" w:line="240" w:lineRule="auto"/>
    </w:pPr>
    <w:rPr>
      <w:sz w:val="20"/>
      <w:szCs w:val="20"/>
    </w:rPr>
  </w:style>
  <w:style w:type="character" w:customStyle="1" w:styleId="EndnoteTextChar">
    <w:name w:val="Endnote Text Char"/>
    <w:basedOn w:val="DefaultParagraphFont"/>
    <w:link w:val="EndnoteText"/>
    <w:uiPriority w:val="99"/>
    <w:rsid w:val="00B72381"/>
    <w:rPr>
      <w:sz w:val="20"/>
      <w:szCs w:val="20"/>
    </w:rPr>
  </w:style>
  <w:style w:type="character" w:styleId="EndnoteReference">
    <w:name w:val="endnote reference"/>
    <w:basedOn w:val="DefaultParagraphFont"/>
    <w:uiPriority w:val="99"/>
    <w:semiHidden/>
    <w:unhideWhenUsed/>
    <w:rsid w:val="00B72381"/>
    <w:rPr>
      <w:vertAlign w:val="superscript"/>
    </w:rPr>
  </w:style>
  <w:style w:type="character" w:styleId="Hyperlink">
    <w:name w:val="Hyperlink"/>
    <w:basedOn w:val="DefaultParagraphFont"/>
    <w:uiPriority w:val="99"/>
    <w:unhideWhenUsed/>
    <w:rsid w:val="00B72381"/>
    <w:rPr>
      <w:strike w:val="0"/>
      <w:dstrike w:val="0"/>
      <w:color w:val="0000FF"/>
      <w:u w:val="none"/>
      <w:effect w:val="none"/>
    </w:rPr>
  </w:style>
  <w:style w:type="paragraph" w:customStyle="1" w:styleId="intro">
    <w:name w:val="intro"/>
    <w:basedOn w:val="Normal"/>
    <w:rsid w:val="00B72381"/>
    <w:pPr>
      <w:spacing w:before="300" w:after="0" w:line="240" w:lineRule="auto"/>
      <w:jc w:val="both"/>
    </w:pPr>
    <w:rPr>
      <w:rFonts w:ascii="Georgia" w:eastAsia="Times New Roman" w:hAnsi="Georgia" w:cs="Times New Roman"/>
      <w:i/>
      <w:iCs/>
      <w:color w:val="666666"/>
      <w:sz w:val="23"/>
      <w:szCs w:val="23"/>
    </w:rPr>
  </w:style>
  <w:style w:type="character" w:customStyle="1" w:styleId="itxtrst">
    <w:name w:val="itxtrst"/>
    <w:basedOn w:val="DefaultParagraphFont"/>
    <w:rsid w:val="00B72381"/>
  </w:style>
  <w:style w:type="paragraph" w:styleId="BalloonText">
    <w:name w:val="Balloon Text"/>
    <w:basedOn w:val="Normal"/>
    <w:link w:val="BalloonTextChar"/>
    <w:uiPriority w:val="99"/>
    <w:semiHidden/>
    <w:unhideWhenUsed/>
    <w:rsid w:val="00B72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381"/>
    <w:rPr>
      <w:rFonts w:ascii="Tahoma" w:hAnsi="Tahoma" w:cs="Tahoma"/>
      <w:sz w:val="16"/>
      <w:szCs w:val="16"/>
    </w:rPr>
  </w:style>
  <w:style w:type="character" w:customStyle="1" w:styleId="nowrap1">
    <w:name w:val="nowrap1"/>
    <w:basedOn w:val="DefaultParagraphFont"/>
    <w:rsid w:val="00B72381"/>
  </w:style>
  <w:style w:type="character" w:customStyle="1" w:styleId="ipa1">
    <w:name w:val="ipa1"/>
    <w:basedOn w:val="DefaultParagraphFont"/>
    <w:rsid w:val="00B72381"/>
    <w:rPr>
      <w:rFonts w:ascii="Lucida Sans Unicode" w:hAnsi="Lucida Sans Unicode" w:cs="Lucida Sans Unicode" w:hint="default"/>
    </w:rPr>
  </w:style>
  <w:style w:type="paragraph" w:styleId="Header">
    <w:name w:val="header"/>
    <w:basedOn w:val="Normal"/>
    <w:link w:val="HeaderChar"/>
    <w:uiPriority w:val="99"/>
    <w:unhideWhenUsed/>
    <w:rsid w:val="007134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42D"/>
  </w:style>
  <w:style w:type="paragraph" w:styleId="Footer">
    <w:name w:val="footer"/>
    <w:basedOn w:val="Normal"/>
    <w:link w:val="FooterChar"/>
    <w:uiPriority w:val="99"/>
    <w:unhideWhenUsed/>
    <w:rsid w:val="007134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42D"/>
  </w:style>
  <w:style w:type="paragraph" w:styleId="ListParagraph">
    <w:name w:val="List Paragraph"/>
    <w:basedOn w:val="Normal"/>
    <w:uiPriority w:val="34"/>
    <w:qFormat/>
    <w:rsid w:val="00DE419B"/>
    <w:pPr>
      <w:spacing w:after="0" w:line="240" w:lineRule="auto"/>
      <w:ind w:left="720"/>
      <w:contextualSpacing/>
    </w:pPr>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91365A"/>
    <w:rPr>
      <w:sz w:val="16"/>
      <w:szCs w:val="16"/>
    </w:rPr>
  </w:style>
  <w:style w:type="paragraph" w:styleId="CommentText">
    <w:name w:val="annotation text"/>
    <w:basedOn w:val="Normal"/>
    <w:link w:val="CommentTextChar"/>
    <w:uiPriority w:val="99"/>
    <w:semiHidden/>
    <w:unhideWhenUsed/>
    <w:rsid w:val="0091365A"/>
    <w:pPr>
      <w:spacing w:line="240" w:lineRule="auto"/>
    </w:pPr>
    <w:rPr>
      <w:sz w:val="20"/>
      <w:szCs w:val="20"/>
    </w:rPr>
  </w:style>
  <w:style w:type="character" w:customStyle="1" w:styleId="CommentTextChar">
    <w:name w:val="Comment Text Char"/>
    <w:basedOn w:val="DefaultParagraphFont"/>
    <w:link w:val="CommentText"/>
    <w:uiPriority w:val="99"/>
    <w:semiHidden/>
    <w:rsid w:val="0091365A"/>
    <w:rPr>
      <w:sz w:val="20"/>
      <w:szCs w:val="20"/>
    </w:rPr>
  </w:style>
  <w:style w:type="paragraph" w:styleId="CommentSubject">
    <w:name w:val="annotation subject"/>
    <w:basedOn w:val="CommentText"/>
    <w:next w:val="CommentText"/>
    <w:link w:val="CommentSubjectChar"/>
    <w:uiPriority w:val="99"/>
    <w:semiHidden/>
    <w:unhideWhenUsed/>
    <w:rsid w:val="0091365A"/>
    <w:rPr>
      <w:b/>
      <w:bCs/>
    </w:rPr>
  </w:style>
  <w:style w:type="character" w:customStyle="1" w:styleId="CommentSubjectChar">
    <w:name w:val="Comment Subject Char"/>
    <w:basedOn w:val="CommentTextChar"/>
    <w:link w:val="CommentSubject"/>
    <w:uiPriority w:val="99"/>
    <w:semiHidden/>
    <w:rsid w:val="0091365A"/>
    <w:rPr>
      <w:b/>
      <w:bCs/>
      <w:sz w:val="20"/>
      <w:szCs w:val="20"/>
    </w:rPr>
  </w:style>
  <w:style w:type="paragraph" w:styleId="FootnoteText">
    <w:name w:val="footnote text"/>
    <w:basedOn w:val="Normal"/>
    <w:link w:val="FootnoteTextChar"/>
    <w:uiPriority w:val="99"/>
    <w:semiHidden/>
    <w:unhideWhenUsed/>
    <w:rsid w:val="00DC53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53E2"/>
    <w:rPr>
      <w:sz w:val="20"/>
      <w:szCs w:val="20"/>
    </w:rPr>
  </w:style>
  <w:style w:type="character" w:styleId="FootnoteReference">
    <w:name w:val="footnote reference"/>
    <w:basedOn w:val="DefaultParagraphFont"/>
    <w:uiPriority w:val="99"/>
    <w:semiHidden/>
    <w:unhideWhenUsed/>
    <w:rsid w:val="00DC53E2"/>
    <w:rPr>
      <w:vertAlign w:val="superscript"/>
    </w:rPr>
  </w:style>
  <w:style w:type="character" w:customStyle="1" w:styleId="Heading1Char">
    <w:name w:val="Heading 1 Char"/>
    <w:basedOn w:val="DefaultParagraphFont"/>
    <w:link w:val="Heading1"/>
    <w:uiPriority w:val="9"/>
    <w:rsid w:val="00A04C1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04C1D"/>
    <w:rPr>
      <w:rFonts w:ascii="Times New Roman" w:eastAsia="Times New Roman" w:hAnsi="Times New Roman" w:cs="Times New Roman"/>
      <w:b/>
      <w:bCs/>
      <w:sz w:val="36"/>
      <w:szCs w:val="36"/>
    </w:rPr>
  </w:style>
  <w:style w:type="paragraph" w:customStyle="1" w:styleId="xmsonormal">
    <w:name w:val="x_msonormal"/>
    <w:basedOn w:val="Normal"/>
    <w:rsid w:val="00AB3DF6"/>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F67AD0"/>
    <w:rPr>
      <w:color w:val="800080" w:themeColor="followedHyperlink"/>
      <w:u w:val="single"/>
    </w:rPr>
  </w:style>
  <w:style w:type="paragraph" w:styleId="Revision">
    <w:name w:val="Revision"/>
    <w:hidden/>
    <w:uiPriority w:val="99"/>
    <w:semiHidden/>
    <w:rsid w:val="006B603F"/>
    <w:pPr>
      <w:spacing w:after="0" w:line="240" w:lineRule="auto"/>
    </w:pPr>
  </w:style>
  <w:style w:type="character" w:styleId="UnresolvedMention">
    <w:name w:val="Unresolved Mention"/>
    <w:basedOn w:val="DefaultParagraphFont"/>
    <w:uiPriority w:val="99"/>
    <w:unhideWhenUsed/>
    <w:rsid w:val="00AD347D"/>
    <w:rPr>
      <w:color w:val="605E5C"/>
      <w:shd w:val="clear" w:color="auto" w:fill="E1DFDD"/>
    </w:rPr>
  </w:style>
  <w:style w:type="character" w:styleId="Mention">
    <w:name w:val="Mention"/>
    <w:basedOn w:val="DefaultParagraphFont"/>
    <w:uiPriority w:val="99"/>
    <w:unhideWhenUsed/>
    <w:rsid w:val="0067077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9159">
      <w:bodyDiv w:val="1"/>
      <w:marLeft w:val="0"/>
      <w:marRight w:val="0"/>
      <w:marTop w:val="0"/>
      <w:marBottom w:val="0"/>
      <w:divBdr>
        <w:top w:val="none" w:sz="0" w:space="0" w:color="auto"/>
        <w:left w:val="none" w:sz="0" w:space="0" w:color="auto"/>
        <w:bottom w:val="none" w:sz="0" w:space="0" w:color="auto"/>
        <w:right w:val="none" w:sz="0" w:space="0" w:color="auto"/>
      </w:divBdr>
    </w:div>
    <w:div w:id="499346159">
      <w:bodyDiv w:val="1"/>
      <w:marLeft w:val="0"/>
      <w:marRight w:val="0"/>
      <w:marTop w:val="0"/>
      <w:marBottom w:val="0"/>
      <w:divBdr>
        <w:top w:val="none" w:sz="0" w:space="0" w:color="auto"/>
        <w:left w:val="none" w:sz="0" w:space="0" w:color="auto"/>
        <w:bottom w:val="none" w:sz="0" w:space="0" w:color="auto"/>
        <w:right w:val="none" w:sz="0" w:space="0" w:color="auto"/>
      </w:divBdr>
      <w:divsChild>
        <w:div w:id="407505865">
          <w:marLeft w:val="0"/>
          <w:marRight w:val="0"/>
          <w:marTop w:val="0"/>
          <w:marBottom w:val="0"/>
          <w:divBdr>
            <w:top w:val="none" w:sz="0" w:space="0" w:color="auto"/>
            <w:left w:val="none" w:sz="0" w:space="0" w:color="auto"/>
            <w:bottom w:val="none" w:sz="0" w:space="0" w:color="auto"/>
            <w:right w:val="none" w:sz="0" w:space="0" w:color="auto"/>
          </w:divBdr>
          <w:divsChild>
            <w:div w:id="21520998">
              <w:marLeft w:val="0"/>
              <w:marRight w:val="0"/>
              <w:marTop w:val="0"/>
              <w:marBottom w:val="0"/>
              <w:divBdr>
                <w:top w:val="none" w:sz="0" w:space="0" w:color="auto"/>
                <w:left w:val="none" w:sz="0" w:space="0" w:color="auto"/>
                <w:bottom w:val="none" w:sz="0" w:space="0" w:color="auto"/>
                <w:right w:val="none" w:sz="0" w:space="0" w:color="auto"/>
              </w:divBdr>
              <w:divsChild>
                <w:div w:id="13796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841954">
      <w:bodyDiv w:val="1"/>
      <w:marLeft w:val="0"/>
      <w:marRight w:val="0"/>
      <w:marTop w:val="0"/>
      <w:marBottom w:val="0"/>
      <w:divBdr>
        <w:top w:val="none" w:sz="0" w:space="0" w:color="auto"/>
        <w:left w:val="none" w:sz="0" w:space="0" w:color="auto"/>
        <w:bottom w:val="none" w:sz="0" w:space="0" w:color="auto"/>
        <w:right w:val="none" w:sz="0" w:space="0" w:color="auto"/>
      </w:divBdr>
    </w:div>
    <w:div w:id="1288657367">
      <w:bodyDiv w:val="1"/>
      <w:marLeft w:val="0"/>
      <w:marRight w:val="0"/>
      <w:marTop w:val="0"/>
      <w:marBottom w:val="0"/>
      <w:divBdr>
        <w:top w:val="none" w:sz="0" w:space="0" w:color="auto"/>
        <w:left w:val="none" w:sz="0" w:space="0" w:color="auto"/>
        <w:bottom w:val="none" w:sz="0" w:space="0" w:color="auto"/>
        <w:right w:val="none" w:sz="0" w:space="0" w:color="auto"/>
      </w:divBdr>
    </w:div>
    <w:div w:id="1567761295">
      <w:bodyDiv w:val="1"/>
      <w:marLeft w:val="0"/>
      <w:marRight w:val="0"/>
      <w:marTop w:val="0"/>
      <w:marBottom w:val="0"/>
      <w:divBdr>
        <w:top w:val="none" w:sz="0" w:space="0" w:color="auto"/>
        <w:left w:val="none" w:sz="0" w:space="0" w:color="auto"/>
        <w:bottom w:val="none" w:sz="0" w:space="0" w:color="auto"/>
        <w:right w:val="none" w:sz="0" w:space="0" w:color="auto"/>
      </w:divBdr>
    </w:div>
    <w:div w:id="1710909431">
      <w:bodyDiv w:val="1"/>
      <w:marLeft w:val="0"/>
      <w:marRight w:val="0"/>
      <w:marTop w:val="0"/>
      <w:marBottom w:val="0"/>
      <w:divBdr>
        <w:top w:val="none" w:sz="0" w:space="0" w:color="auto"/>
        <w:left w:val="none" w:sz="0" w:space="0" w:color="auto"/>
        <w:bottom w:val="none" w:sz="0" w:space="0" w:color="auto"/>
        <w:right w:val="none" w:sz="0" w:space="0" w:color="auto"/>
      </w:divBdr>
    </w:div>
    <w:div w:id="1983197476">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566957594">
          <w:marLeft w:val="0"/>
          <w:marRight w:val="0"/>
          <w:marTop w:val="0"/>
          <w:marBottom w:val="0"/>
          <w:divBdr>
            <w:top w:val="none" w:sz="0" w:space="0" w:color="auto"/>
            <w:left w:val="none" w:sz="0" w:space="0" w:color="auto"/>
            <w:bottom w:val="none" w:sz="0" w:space="0" w:color="auto"/>
            <w:right w:val="none" w:sz="0" w:space="0" w:color="auto"/>
          </w:divBdr>
        </w:div>
      </w:divsChild>
    </w:div>
    <w:div w:id="2042169686">
      <w:bodyDiv w:val="1"/>
      <w:marLeft w:val="0"/>
      <w:marRight w:val="0"/>
      <w:marTop w:val="0"/>
      <w:marBottom w:val="0"/>
      <w:divBdr>
        <w:top w:val="none" w:sz="0" w:space="0" w:color="auto"/>
        <w:left w:val="none" w:sz="0" w:space="0" w:color="auto"/>
        <w:bottom w:val="none" w:sz="0" w:space="0" w:color="auto"/>
        <w:right w:val="none" w:sz="0" w:space="0" w:color="auto"/>
      </w:divBdr>
      <w:divsChild>
        <w:div w:id="116254762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cfr.gov/cgi-bin/retrieveECFR?n=pt45.2.309"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CSS.Tribal@acf.hhs.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fce774b4-c9d4-4a8f-80fc-e2982472d72a" xsi:nil="true"/>
    <TaxCatchAll xmlns="a2d2812d-be11-456f-89bb-f2744f6d5ca3" xsi:nil="true"/>
    <lcf76f155ced4ddcb4097134ff3c332f xmlns="fce774b4-c9d4-4a8f-80fc-e2982472d72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D0302CE78CC4BB13800D8CA71650E" ma:contentTypeVersion="14" ma:contentTypeDescription="Create a new document." ma:contentTypeScope="" ma:versionID="9bdc53e5b93a0fb950ad69f14c35a027">
  <xsd:schema xmlns:xsd="http://www.w3.org/2001/XMLSchema" xmlns:xs="http://www.w3.org/2001/XMLSchema" xmlns:p="http://schemas.microsoft.com/office/2006/metadata/properties" xmlns:ns2="fce774b4-c9d4-4a8f-80fc-e2982472d72a" xmlns:ns3="a2d2812d-be11-456f-89bb-f2744f6d5ca3" targetNamespace="http://schemas.microsoft.com/office/2006/metadata/properties" ma:root="true" ma:fieldsID="e34b0f92d893d6d45fa33fb354bd20a6" ns2:_="" ns3:_="">
    <xsd:import namespace="fce774b4-c9d4-4a8f-80fc-e2982472d72a"/>
    <xsd:import namespace="a2d2812d-be11-456f-89bb-f2744f6d5c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Not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74b4-c9d4-4a8f-80fc-e2982472d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Notes" ma:index="14" nillable="true" ma:displayName="Notes" ma:format="Dropdown" ma:internalName="Notes">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d2812d-be11-456f-89bb-f2744f6d5c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b754c1d-651c-4b83-b7fb-de9332c52931}" ma:internalName="TaxCatchAll" ma:showField="CatchAllData" ma:web="a2d2812d-be11-456f-89bb-f2744f6d5c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17313-6226-48F0-AA13-8A4CBE87F150}">
  <ds:schemaRefs>
    <ds:schemaRef ds:uri="http://schemas.microsoft.com/office/2006/metadata/properties"/>
    <ds:schemaRef ds:uri="http://schemas.microsoft.com/office/infopath/2007/PartnerControls"/>
    <ds:schemaRef ds:uri="fce774b4-c9d4-4a8f-80fc-e2982472d72a"/>
    <ds:schemaRef ds:uri="a2d2812d-be11-456f-89bb-f2744f6d5ca3"/>
  </ds:schemaRefs>
</ds:datastoreItem>
</file>

<file path=customXml/itemProps2.xml><?xml version="1.0" encoding="utf-8"?>
<ds:datastoreItem xmlns:ds="http://schemas.openxmlformats.org/officeDocument/2006/customXml" ds:itemID="{61E1E77B-BA21-4739-8496-1552B2E6D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74b4-c9d4-4a8f-80fc-e2982472d72a"/>
    <ds:schemaRef ds:uri="a2d2812d-be11-456f-89bb-f2744f6d5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CB1A56-FA4E-434D-93D0-C4FF2F826DBF}">
  <ds:schemaRefs>
    <ds:schemaRef ds:uri="http://schemas.openxmlformats.org/officeDocument/2006/bibliography"/>
  </ds:schemaRefs>
</ds:datastoreItem>
</file>

<file path=customXml/itemProps4.xml><?xml version="1.0" encoding="utf-8"?>
<ds:datastoreItem xmlns:ds="http://schemas.openxmlformats.org/officeDocument/2006/customXml" ds:itemID="{40CAA678-B2D6-4E26-BE1B-181EAA6EF6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Masuca</dc:creator>
  <cp:lastModifiedBy>Kantsiper, Rebecca (ACF)</cp:lastModifiedBy>
  <cp:revision>7</cp:revision>
  <cp:lastPrinted>2020-01-22T19:47:00Z</cp:lastPrinted>
  <dcterms:created xsi:type="dcterms:W3CDTF">2024-02-01T14:41:00Z</dcterms:created>
  <dcterms:modified xsi:type="dcterms:W3CDTF">2024-02-01T20:08:00Z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0x0101003A2D0302CE78CC4BB13800D8CA71650E</vt:lpwstr>
  </property>
  <property fmtid="{D5CDD505-2E9C-101B-9397-08002B2CF9AE}" pid="3" name="MediaServiceImageTags">
    <vt:lpwstr/>
  </property>
</Properties>
</file>